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85718" w14:textId="2C0E8F9E" w:rsidR="00453C4C" w:rsidRDefault="005A6489">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Style w:val="FootnoteReference"/>
          <w:rFonts w:ascii="Calibri" w:hAnsi="Calibri"/>
          <w:b/>
          <w:bCs/>
          <w:color w:val="00558C"/>
          <w:sz w:val="24"/>
          <w:szCs w:val="24"/>
        </w:rPr>
        <w:footnoteReference w:id="1"/>
      </w:r>
      <w:r>
        <w:rPr>
          <w:rFonts w:ascii="Calibri" w:hAnsi="Calibri"/>
          <w:b/>
          <w:bCs/>
          <w:color w:val="00558C"/>
          <w:sz w:val="24"/>
          <w:szCs w:val="24"/>
        </w:rPr>
        <w:t xml:space="preserve">  </w:t>
      </w:r>
      <w:r w:rsidRPr="00455DF4">
        <w:rPr>
          <w:rFonts w:ascii="Calibri" w:eastAsia="SimSun" w:hAnsi="Calibri" w:hint="eastAsia"/>
          <w:color w:val="00558C"/>
          <w:sz w:val="24"/>
          <w:szCs w:val="24"/>
          <w:lang w:val="en-US" w:eastAsia="zh-CN"/>
        </w:rPr>
        <w:t>DTEC5</w:t>
      </w:r>
      <w:r w:rsidRPr="00455DF4">
        <w:rPr>
          <w:rFonts w:ascii="Calibri" w:hAnsi="Calibri"/>
          <w:color w:val="00558C"/>
          <w:sz w:val="24"/>
          <w:szCs w:val="24"/>
        </w:rPr>
        <w:t>-</w:t>
      </w:r>
      <w:r w:rsidR="009F192A">
        <w:rPr>
          <w:rFonts w:ascii="Calibri" w:hAnsi="Calibri"/>
          <w:color w:val="00558C"/>
          <w:sz w:val="24"/>
          <w:szCs w:val="24"/>
        </w:rPr>
        <w:t>6.2.</w:t>
      </w:r>
      <w:r w:rsidR="00E063B8">
        <w:rPr>
          <w:rFonts w:ascii="Calibri" w:hAnsi="Calibri"/>
          <w:color w:val="00558C"/>
          <w:sz w:val="24"/>
          <w:szCs w:val="24"/>
        </w:rPr>
        <w:t>3.7</w:t>
      </w:r>
    </w:p>
    <w:p w14:paraId="7B321978" w14:textId="77777777" w:rsidR="00453C4C" w:rsidRDefault="00453C4C">
      <w:pPr>
        <w:pStyle w:val="BodyText"/>
        <w:tabs>
          <w:tab w:val="left" w:pos="2835"/>
        </w:tabs>
        <w:rPr>
          <w:rFonts w:ascii="Calibri" w:hAnsi="Calibri"/>
        </w:rPr>
      </w:pPr>
    </w:p>
    <w:p w14:paraId="4C08040F" w14:textId="77777777" w:rsidR="00453C4C" w:rsidRDefault="005A6489">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6A9089D7" w14:textId="77777777" w:rsidR="00453C4C" w:rsidRDefault="005A6489">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4604E781" w14:textId="77777777" w:rsidR="00453C4C" w:rsidRDefault="00000000">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5A6489">
            <w:rPr>
              <w:rFonts w:ascii="MS Gothic" w:eastAsia="MS Gothic" w:hAnsi="MS Gothic" w:cs="Arial" w:hint="eastAsia"/>
              <w:b/>
              <w:sz w:val="24"/>
              <w:szCs w:val="24"/>
            </w:rPr>
            <w:t>☐</w:t>
          </w:r>
        </w:sdtContent>
      </w:sdt>
      <w:r w:rsidR="005A6489">
        <w:rPr>
          <w:rFonts w:ascii="Calibri" w:hAnsi="Calibri" w:cs="Arial"/>
          <w:sz w:val="24"/>
          <w:szCs w:val="24"/>
        </w:rPr>
        <w:t xml:space="preserve"> </w:t>
      </w:r>
      <w:r w:rsidR="005A6489">
        <w:rPr>
          <w:rFonts w:ascii="Calibri" w:hAnsi="Calibri" w:cs="Arial"/>
        </w:rPr>
        <w:t>ARM</w:t>
      </w:r>
      <w:r w:rsidR="005A6489">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5A6489">
            <w:rPr>
              <w:rFonts w:ascii="MS Gothic" w:eastAsia="MS Gothic" w:hAnsi="MS Gothic" w:cs="Arial" w:hint="eastAsia"/>
              <w:b/>
              <w:sz w:val="24"/>
              <w:szCs w:val="24"/>
            </w:rPr>
            <w:t>☐</w:t>
          </w:r>
        </w:sdtContent>
      </w:sdt>
      <w:r w:rsidR="005A6489">
        <w:rPr>
          <w:rFonts w:ascii="Calibri" w:hAnsi="Calibri" w:cs="Arial"/>
          <w:sz w:val="24"/>
          <w:szCs w:val="24"/>
        </w:rPr>
        <w:t xml:space="preserve">  </w:t>
      </w:r>
      <w:r w:rsidR="005A6489">
        <w:rPr>
          <w:rFonts w:ascii="Calibri" w:hAnsi="Calibri" w:cs="Arial"/>
        </w:rPr>
        <w:t>ENG</w:t>
      </w:r>
      <w:r w:rsidR="005A6489">
        <w:rPr>
          <w:rFonts w:ascii="Calibri" w:hAnsi="Calibri" w:cs="Arial"/>
        </w:rPr>
        <w:tab/>
      </w:r>
      <w:r w:rsidR="005A6489">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sidR="005A6489">
            <w:rPr>
              <w:rFonts w:ascii="MS Gothic" w:eastAsia="MS Gothic" w:hAnsi="MS Gothic" w:cs="Arial" w:hint="eastAsia"/>
              <w:b/>
              <w:sz w:val="24"/>
              <w:szCs w:val="24"/>
            </w:rPr>
            <w:t>☐</w:t>
          </w:r>
        </w:sdtContent>
      </w:sdt>
      <w:r w:rsidR="005A6489">
        <w:rPr>
          <w:rFonts w:ascii="Calibri" w:hAnsi="Calibri" w:cs="Arial"/>
          <w:sz w:val="24"/>
          <w:szCs w:val="24"/>
        </w:rPr>
        <w:t xml:space="preserve"> </w:t>
      </w:r>
      <w:bookmarkEnd w:id="0"/>
      <w:r w:rsidR="005A6489">
        <w:rPr>
          <w:rFonts w:ascii="Calibri" w:hAnsi="Calibri" w:cs="Arial"/>
        </w:rPr>
        <w:t>PAP</w:t>
      </w:r>
      <w:r w:rsidR="005A6489">
        <w:rPr>
          <w:rFonts w:ascii="Calibri" w:hAnsi="Calibri" w:cs="Arial"/>
          <w:sz w:val="24"/>
          <w:szCs w:val="24"/>
        </w:rPr>
        <w:tab/>
      </w:r>
      <w:r w:rsidR="005A6489">
        <w:rPr>
          <w:rFonts w:ascii="Calibri" w:hAnsi="Calibri" w:cs="Arial"/>
          <w:sz w:val="24"/>
          <w:szCs w:val="24"/>
        </w:rPr>
        <w:tab/>
      </w:r>
      <w:r w:rsidR="005A6489">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Content>
          <w:r w:rsidR="005A6489">
            <w:rPr>
              <w:rFonts w:ascii="MS Gothic" w:eastAsia="MS Gothic" w:hAnsi="MS Gothic" w:cs="Arial" w:hint="eastAsia"/>
              <w:b/>
              <w:sz w:val="24"/>
              <w:szCs w:val="24"/>
            </w:rPr>
            <w:t>☒</w:t>
          </w:r>
        </w:sdtContent>
      </w:sdt>
      <w:r w:rsidR="005A6489">
        <w:rPr>
          <w:rFonts w:ascii="Calibri" w:hAnsi="Calibri" w:cs="Arial"/>
          <w:sz w:val="24"/>
          <w:szCs w:val="24"/>
        </w:rPr>
        <w:t xml:space="preserve"> </w:t>
      </w:r>
      <w:r w:rsidR="005A6489">
        <w:rPr>
          <w:rFonts w:ascii="Calibri" w:hAnsi="Calibri" w:cs="Arial"/>
        </w:rPr>
        <w:t>Input</w:t>
      </w:r>
    </w:p>
    <w:p w14:paraId="45321701" w14:textId="77777777" w:rsidR="00453C4C" w:rsidRDefault="00000000">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Content>
          <w:r w:rsidR="005A6489">
            <w:rPr>
              <w:rFonts w:ascii="MS Gothic" w:eastAsia="MS Gothic" w:hAnsi="MS Gothic" w:cs="Arial" w:hint="eastAsia"/>
              <w:b/>
            </w:rPr>
            <w:t>☒</w:t>
          </w:r>
        </w:sdtContent>
      </w:sdt>
      <w:r w:rsidR="005A6489">
        <w:rPr>
          <w:rFonts w:ascii="Calibri" w:hAnsi="Calibri" w:cs="Arial"/>
        </w:rPr>
        <w:t xml:space="preserve"> </w:t>
      </w:r>
      <w:r w:rsidR="005A6489">
        <w:rPr>
          <w:rFonts w:ascii="Calibri" w:eastAsia="SimSun" w:hAnsi="Calibri" w:cs="Arial" w:hint="eastAsia"/>
          <w:lang w:val="en-US" w:eastAsia="zh-CN"/>
        </w:rPr>
        <w:t>DTEC</w:t>
      </w:r>
      <w:r w:rsidR="005A6489">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sidR="005A6489">
            <w:rPr>
              <w:rFonts w:ascii="MS Gothic" w:eastAsia="MS Gothic" w:hAnsi="MS Gothic" w:cs="Arial" w:hint="eastAsia"/>
              <w:b/>
            </w:rPr>
            <w:t>☐</w:t>
          </w:r>
        </w:sdtContent>
      </w:sdt>
      <w:r w:rsidR="005A6489">
        <w:rPr>
          <w:rFonts w:ascii="Calibri" w:hAnsi="Calibri" w:cs="Arial"/>
        </w:rPr>
        <w:t xml:space="preserve"> VTS</w:t>
      </w:r>
      <w:r w:rsidR="005A6489">
        <w:rPr>
          <w:rFonts w:ascii="Calibri" w:hAnsi="Calibri" w:cs="Arial"/>
        </w:rPr>
        <w:tab/>
      </w:r>
      <w:r w:rsidR="005A6489">
        <w:rPr>
          <w:rFonts w:ascii="Calibri" w:hAnsi="Calibri" w:cs="Arial"/>
        </w:rPr>
        <w:tab/>
      </w:r>
      <w:r w:rsidR="005A6489">
        <w:rPr>
          <w:rFonts w:ascii="Calibri" w:hAnsi="Calibri" w:cs="Arial"/>
        </w:rPr>
        <w:tab/>
      </w:r>
      <w:r w:rsidR="005A6489">
        <w:rPr>
          <w:rFonts w:ascii="Calibri" w:hAnsi="Calibri" w:cs="Arial"/>
        </w:rPr>
        <w:tab/>
      </w:r>
      <w:r w:rsidR="005A6489">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Content>
          <w:r w:rsidR="005A6489">
            <w:rPr>
              <w:rFonts w:ascii="MS Gothic" w:eastAsia="MS Gothic" w:hAnsi="MS Gothic" w:cs="Arial" w:hint="eastAsia"/>
              <w:b/>
            </w:rPr>
            <w:t>☐</w:t>
          </w:r>
        </w:sdtContent>
      </w:sdt>
      <w:r w:rsidR="005A6489">
        <w:rPr>
          <w:rFonts w:ascii="Calibri" w:hAnsi="Calibri" w:cs="Arial"/>
        </w:rPr>
        <w:t xml:space="preserve"> Information</w:t>
      </w:r>
    </w:p>
    <w:p w14:paraId="2DA964B8" w14:textId="77777777" w:rsidR="00453C4C" w:rsidRDefault="00453C4C">
      <w:pPr>
        <w:pStyle w:val="BodyText"/>
        <w:tabs>
          <w:tab w:val="left" w:pos="2835"/>
        </w:tabs>
        <w:rPr>
          <w:rFonts w:ascii="Calibri" w:hAnsi="Calibri"/>
        </w:rPr>
      </w:pPr>
    </w:p>
    <w:p w14:paraId="5689BB23" w14:textId="77777777" w:rsidR="00453C4C" w:rsidRDefault="005A6489">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Style w:val="FootnoteReference"/>
          <w:rFonts w:ascii="Calibri" w:hAnsi="Calibri"/>
          <w:sz w:val="22"/>
        </w:rPr>
        <w:footnoteReference w:id="2"/>
      </w:r>
      <w:r>
        <w:rPr>
          <w:rFonts w:ascii="Calibri" w:hAnsi="Calibri"/>
        </w:rPr>
        <w:tab/>
      </w:r>
      <w:r>
        <w:rPr>
          <w:rFonts w:ascii="Calibri" w:hAnsi="Calibri"/>
        </w:rPr>
        <w:tab/>
      </w:r>
      <w:r>
        <w:rPr>
          <w:rFonts w:ascii="Calibri" w:hAnsi="Calibri"/>
        </w:rPr>
        <w:tab/>
        <w:t>n.n</w:t>
      </w:r>
    </w:p>
    <w:p w14:paraId="7CDD14D0" w14:textId="77777777" w:rsidR="00453C4C" w:rsidRDefault="005A6489">
      <w:pPr>
        <w:pStyle w:val="BodyText"/>
        <w:tabs>
          <w:tab w:val="left" w:pos="2835"/>
        </w:tabs>
        <w:rPr>
          <w:rFonts w:ascii="Calibri" w:hAnsi="Calibri"/>
        </w:rPr>
      </w:pPr>
      <w:r>
        <w:rPr>
          <w:rFonts w:ascii="Calibri" w:hAnsi="Calibri"/>
          <w:b/>
          <w:bCs/>
          <w:color w:val="00558C"/>
          <w:sz w:val="24"/>
          <w:szCs w:val="24"/>
        </w:rPr>
        <w:t>Technical domain/ Task number</w:t>
      </w:r>
      <w:r>
        <w:rPr>
          <w:rFonts w:ascii="Calibri" w:hAnsi="Calibri"/>
        </w:rPr>
        <w:t xml:space="preserve"> </w:t>
      </w:r>
      <w:r>
        <w:rPr>
          <w:rFonts w:ascii="Calibri" w:hAnsi="Calibri"/>
          <w:vertAlign w:val="superscript"/>
        </w:rPr>
        <w:t>2</w:t>
      </w:r>
      <w:r>
        <w:rPr>
          <w:rFonts w:ascii="Calibri" w:hAnsi="Calibri"/>
        </w:rPr>
        <w:tab/>
        <w:t>…………………………………</w:t>
      </w:r>
    </w:p>
    <w:p w14:paraId="48746D5E" w14:textId="77777777" w:rsidR="00453C4C" w:rsidRDefault="005A6489">
      <w:pPr>
        <w:pStyle w:val="BodyText"/>
        <w:tabs>
          <w:tab w:val="left" w:pos="2835"/>
        </w:tabs>
        <w:rPr>
          <w:rFonts w:ascii="Calibri" w:hAnsi="Calibri"/>
          <w:color w:val="FF0000"/>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t>…………………………………</w:t>
      </w:r>
    </w:p>
    <w:p w14:paraId="35948817" w14:textId="77777777" w:rsidR="00453C4C" w:rsidRDefault="005A6489">
      <w:pPr>
        <w:pStyle w:val="BodyText"/>
        <w:tabs>
          <w:tab w:val="left" w:pos="7860"/>
        </w:tabs>
        <w:rPr>
          <w:rFonts w:ascii="Calibri" w:hAnsi="Calibri"/>
        </w:rPr>
      </w:pPr>
      <w:r>
        <w:rPr>
          <w:rFonts w:ascii="Calibri" w:hAnsi="Calibri"/>
        </w:rPr>
        <w:tab/>
      </w:r>
    </w:p>
    <w:p w14:paraId="1E35A523" w14:textId="2454A75A" w:rsidR="00453C4C" w:rsidRDefault="005A6489">
      <w:pPr>
        <w:pStyle w:val="Title"/>
      </w:pPr>
      <w:bookmarkStart w:id="1" w:name="_Hlk202455050"/>
      <w:r>
        <w:t xml:space="preserve">PROPOSAL </w:t>
      </w:r>
      <w:r w:rsidR="00B82F09" w:rsidRPr="00EC1DB4">
        <w:t>ON</w:t>
      </w:r>
      <w:r>
        <w:t xml:space="preserve"> REVIS</w:t>
      </w:r>
      <w:r w:rsidR="00B82F09" w:rsidRPr="00B82F09">
        <w:rPr>
          <w:rFonts w:hint="eastAsia"/>
        </w:rPr>
        <w:t>ING</w:t>
      </w:r>
      <w:r>
        <w:t xml:space="preserve"> R0144 HARMONIZED IMPLEMENTATION OF APPLICATION SPECIFIC MESSAGES (ASM)</w:t>
      </w:r>
      <w:bookmarkEnd w:id="1"/>
    </w:p>
    <w:p w14:paraId="0B0CEDD5" w14:textId="77777777" w:rsidR="00453C4C" w:rsidRDefault="005A6489">
      <w:pPr>
        <w:pStyle w:val="Heading1"/>
      </w:pPr>
      <w:r>
        <w:t xml:space="preserve">Summary </w:t>
      </w:r>
    </w:p>
    <w:p w14:paraId="0A0CCE1D" w14:textId="67B1605C" w:rsidR="00453C4C" w:rsidRDefault="0043748C">
      <w:pPr>
        <w:pStyle w:val="BodyText"/>
        <w:rPr>
          <w:rFonts w:ascii="Calibri" w:eastAsia="SimSun" w:hAnsi="Calibri"/>
          <w:lang w:eastAsia="zh-CN"/>
        </w:rPr>
      </w:pPr>
      <w:r w:rsidRPr="0043748C">
        <w:rPr>
          <w:rFonts w:ascii="Calibri" w:hAnsi="Calibri"/>
        </w:rPr>
        <w:t>According to the</w:t>
      </w:r>
      <w:r>
        <w:rPr>
          <w:rFonts w:ascii="Calibri" w:hAnsi="Calibri"/>
        </w:rPr>
        <w:t xml:space="preserve"> </w:t>
      </w:r>
      <w:r w:rsidR="005A6489">
        <w:rPr>
          <w:rFonts w:ascii="Calibri" w:hAnsi="Calibri"/>
        </w:rPr>
        <w:t xml:space="preserve">development of VDES, </w:t>
      </w:r>
      <w:r w:rsidRPr="0043748C">
        <w:rPr>
          <w:rFonts w:ascii="Calibri" w:hAnsi="Calibri"/>
        </w:rPr>
        <w:t xml:space="preserve">the proposal </w:t>
      </w:r>
      <w:r w:rsidR="005A6489">
        <w:rPr>
          <w:rFonts w:ascii="Calibri" w:hAnsi="Calibri"/>
        </w:rPr>
        <w:t xml:space="preserve">summarizes the </w:t>
      </w:r>
      <w:proofErr w:type="gramStart"/>
      <w:r w:rsidR="005A6489">
        <w:rPr>
          <w:rFonts w:ascii="Calibri" w:hAnsi="Calibri"/>
        </w:rPr>
        <w:t>current status</w:t>
      </w:r>
      <w:proofErr w:type="gramEnd"/>
      <w:r w:rsidR="005A6489">
        <w:rPr>
          <w:rFonts w:ascii="Calibri" w:hAnsi="Calibri"/>
        </w:rPr>
        <w:t xml:space="preserve"> of </w:t>
      </w:r>
      <w:proofErr w:type="gramStart"/>
      <w:r w:rsidR="005A6489">
        <w:rPr>
          <w:rFonts w:ascii="Calibri" w:hAnsi="Calibri"/>
        </w:rPr>
        <w:t>ASM, and</w:t>
      </w:r>
      <w:proofErr w:type="gramEnd"/>
      <w:r w:rsidR="005A6489">
        <w:rPr>
          <w:rFonts w:ascii="Calibri" w:hAnsi="Calibri"/>
        </w:rPr>
        <w:t xml:space="preserve"> proposes revision suggestions for R0144</w:t>
      </w:r>
      <w:r w:rsidR="005A6489">
        <w:rPr>
          <w:rFonts w:ascii="Calibri" w:eastAsia="SimSun" w:hAnsi="Calibri" w:hint="eastAsia"/>
          <w:lang w:eastAsia="zh-CN"/>
        </w:rPr>
        <w:t>.</w:t>
      </w:r>
    </w:p>
    <w:p w14:paraId="284BD7D3" w14:textId="77777777" w:rsidR="00453C4C" w:rsidRDefault="005A6489">
      <w:pPr>
        <w:pStyle w:val="Heading2"/>
      </w:pPr>
      <w:r>
        <w:t>Purpose of the document</w:t>
      </w:r>
    </w:p>
    <w:p w14:paraId="00A3705B" w14:textId="5EA4F0D3" w:rsidR="00453C4C" w:rsidRDefault="005A6489">
      <w:pPr>
        <w:pStyle w:val="BodyText"/>
        <w:rPr>
          <w:rFonts w:ascii="Calibri" w:hAnsi="Calibri"/>
        </w:rPr>
      </w:pPr>
      <w:r>
        <w:rPr>
          <w:rFonts w:ascii="Calibri" w:hAnsi="Calibri"/>
        </w:rPr>
        <w:t xml:space="preserve">This document proposes modification suggestions for R0144 </w:t>
      </w:r>
      <w:r w:rsidR="009A07F0">
        <w:rPr>
          <w:rFonts w:ascii="Calibri" w:eastAsia="SimSun" w:hAnsi="Calibri" w:hint="eastAsia"/>
          <w:lang w:eastAsia="zh-CN"/>
        </w:rPr>
        <w:t xml:space="preserve">on </w:t>
      </w:r>
      <w:r w:rsidR="0043748C" w:rsidRPr="0043748C">
        <w:rPr>
          <w:rFonts w:ascii="Calibri" w:hAnsi="Calibri"/>
        </w:rPr>
        <w:t>Harmonized Implementation of Application Specific Messages</w:t>
      </w:r>
      <w:r w:rsidR="00ED29A7">
        <w:rPr>
          <w:rFonts w:ascii="Calibri" w:hAnsi="Calibri"/>
        </w:rPr>
        <w:t xml:space="preserve"> </w:t>
      </w:r>
      <w:r w:rsidR="0043748C" w:rsidRPr="0043748C">
        <w:rPr>
          <w:rFonts w:ascii="Calibri" w:hAnsi="Calibri"/>
        </w:rPr>
        <w:t>(ASM)</w:t>
      </w:r>
      <w:r>
        <w:rPr>
          <w:rFonts w:ascii="Calibri" w:hAnsi="Calibri"/>
        </w:rPr>
        <w:t xml:space="preserve">, </w:t>
      </w:r>
      <w:r w:rsidR="002F18EB">
        <w:rPr>
          <w:rFonts w:ascii="Calibri" w:hAnsi="Calibri"/>
        </w:rPr>
        <w:t>bas</w:t>
      </w:r>
      <w:r w:rsidR="007B60F8">
        <w:rPr>
          <w:rFonts w:ascii="Calibri" w:eastAsia="SimSun" w:hAnsi="Calibri" w:hint="eastAsia"/>
          <w:lang w:eastAsia="zh-CN"/>
        </w:rPr>
        <w:t>ed</w:t>
      </w:r>
      <w:r w:rsidR="002F18EB">
        <w:rPr>
          <w:rFonts w:ascii="Calibri" w:hAnsi="Calibri"/>
        </w:rPr>
        <w:t xml:space="preserve"> </w:t>
      </w:r>
      <w:r>
        <w:rPr>
          <w:rFonts w:ascii="Calibri" w:hAnsi="Calibri"/>
        </w:rPr>
        <w:t xml:space="preserve">on the development process of ASM, </w:t>
      </w:r>
      <w:proofErr w:type="gramStart"/>
      <w:r w:rsidR="0043748C" w:rsidRPr="00A871CB">
        <w:rPr>
          <w:rFonts w:ascii="Calibri" w:hAnsi="Calibri" w:hint="eastAsia"/>
        </w:rPr>
        <w:t>so</w:t>
      </w:r>
      <w:r w:rsidR="0043748C" w:rsidRPr="00A871CB">
        <w:rPr>
          <w:rFonts w:ascii="Calibri" w:hAnsi="Calibri"/>
        </w:rPr>
        <w:t xml:space="preserve"> </w:t>
      </w:r>
      <w:r w:rsidR="0043748C" w:rsidRPr="00A871CB">
        <w:rPr>
          <w:rFonts w:ascii="Calibri" w:hAnsi="Calibri" w:hint="eastAsia"/>
        </w:rPr>
        <w:t>as</w:t>
      </w:r>
      <w:r>
        <w:rPr>
          <w:rFonts w:ascii="Calibri" w:hAnsi="Calibri"/>
        </w:rPr>
        <w:t xml:space="preserve"> to</w:t>
      </w:r>
      <w:proofErr w:type="gramEnd"/>
      <w:r>
        <w:rPr>
          <w:rFonts w:ascii="Calibri" w:hAnsi="Calibri"/>
        </w:rPr>
        <w:t xml:space="preserve"> promote subsequent revision work.</w:t>
      </w:r>
    </w:p>
    <w:p w14:paraId="1919F71A" w14:textId="77777777" w:rsidR="00453C4C" w:rsidRDefault="005A6489">
      <w:pPr>
        <w:pStyle w:val="Heading2"/>
      </w:pPr>
      <w:r>
        <w:t>Related documents</w:t>
      </w:r>
    </w:p>
    <w:p w14:paraId="14296216"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 xml:space="preserve">ITU-R M.2092-1, </w:t>
      </w:r>
      <w:bookmarkStart w:id="2" w:name="_Hlk202453923"/>
      <w:r>
        <w:rPr>
          <w:rFonts w:ascii="Calibri" w:eastAsia="SimSun" w:hAnsi="Calibri" w:cs="Calibri"/>
          <w:sz w:val="22"/>
          <w:szCs w:val="20"/>
          <w:lang w:eastAsia="en-GB"/>
        </w:rPr>
        <w:t>Technical characteristics for a VHF data exchange system in the VHF maritime mobile band</w:t>
      </w:r>
      <w:bookmarkEnd w:id="2"/>
      <w:r>
        <w:rPr>
          <w:rFonts w:ascii="Calibri" w:eastAsia="SimSun" w:hAnsi="Calibri" w:cs="Calibri"/>
          <w:sz w:val="22"/>
          <w:szCs w:val="20"/>
          <w:lang w:eastAsia="en-GB"/>
        </w:rPr>
        <w:t>, February 2022.</w:t>
      </w:r>
    </w:p>
    <w:p w14:paraId="12A4A978"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 xml:space="preserve">ITU-R M.1371-5, </w:t>
      </w:r>
      <w:bookmarkStart w:id="3" w:name="_Hlk202453994"/>
      <w:r>
        <w:rPr>
          <w:rFonts w:ascii="Calibri" w:eastAsia="SimSun" w:hAnsi="Calibri" w:cs="Calibri"/>
          <w:sz w:val="22"/>
          <w:szCs w:val="20"/>
          <w:lang w:eastAsia="en-GB"/>
        </w:rPr>
        <w:t>Technical characteristics for an automatic identification system using time division multiple access in the VHF maritime mobile frequency band</w:t>
      </w:r>
      <w:bookmarkEnd w:id="3"/>
      <w:r>
        <w:rPr>
          <w:rFonts w:ascii="Calibri" w:eastAsia="SimSun" w:hAnsi="Calibri" w:cs="Calibri"/>
          <w:sz w:val="22"/>
          <w:szCs w:val="20"/>
          <w:lang w:eastAsia="en-GB"/>
        </w:rPr>
        <w:t>, February 2014.</w:t>
      </w:r>
    </w:p>
    <w:p w14:paraId="520616A7"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 xml:space="preserve">IMO SN.1/Circ.289, </w:t>
      </w:r>
      <w:bookmarkStart w:id="4" w:name="_Hlk202453742"/>
      <w:r>
        <w:rPr>
          <w:rFonts w:ascii="Calibri" w:eastAsia="SimSun" w:hAnsi="Calibri" w:cs="Calibri"/>
          <w:sz w:val="22"/>
          <w:szCs w:val="20"/>
          <w:lang w:eastAsia="en-GB"/>
        </w:rPr>
        <w:t>Guidance on the use of AIS application-specific messages</w:t>
      </w:r>
      <w:bookmarkEnd w:id="4"/>
      <w:r>
        <w:rPr>
          <w:rFonts w:ascii="Calibri" w:eastAsia="SimSun" w:hAnsi="Calibri" w:cs="Calibri"/>
          <w:sz w:val="22"/>
          <w:szCs w:val="20"/>
          <w:lang w:eastAsia="en-GB"/>
        </w:rPr>
        <w:t>, June 2010.</w:t>
      </w:r>
    </w:p>
    <w:p w14:paraId="4E9FF3C0"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 xml:space="preserve">IMO SN.1/Circ.290, </w:t>
      </w:r>
      <w:bookmarkStart w:id="5" w:name="_Hlk202453768"/>
      <w:r>
        <w:rPr>
          <w:rFonts w:ascii="Calibri" w:eastAsia="SimSun" w:hAnsi="Calibri" w:cs="Calibri"/>
          <w:sz w:val="22"/>
          <w:szCs w:val="20"/>
          <w:lang w:eastAsia="en-GB"/>
        </w:rPr>
        <w:t>Guidance for the presentation and display of AIS Application-Specific Messages information</w:t>
      </w:r>
      <w:bookmarkEnd w:id="5"/>
      <w:r>
        <w:rPr>
          <w:rFonts w:ascii="Calibri" w:eastAsia="SimSun" w:hAnsi="Calibri" w:cs="Calibri"/>
          <w:sz w:val="22"/>
          <w:szCs w:val="20"/>
          <w:lang w:eastAsia="en-GB"/>
        </w:rPr>
        <w:t>, June 2010.</w:t>
      </w:r>
    </w:p>
    <w:p w14:paraId="6956DE45" w14:textId="77777777" w:rsidR="00453C4C" w:rsidRDefault="005A6489" w:rsidP="00ED29A7">
      <w:pPr>
        <w:numPr>
          <w:ilvl w:val="0"/>
          <w:numId w:val="24"/>
        </w:numPr>
        <w:spacing w:after="120"/>
        <w:jc w:val="both"/>
        <w:rPr>
          <w:rFonts w:ascii="Calibri" w:eastAsia="SimSun" w:hAnsi="Calibri" w:cs="Calibri"/>
          <w:sz w:val="22"/>
          <w:szCs w:val="20"/>
          <w:lang w:eastAsia="en-GB"/>
        </w:rPr>
      </w:pPr>
      <w:bookmarkStart w:id="6" w:name="_Hlk202454597"/>
      <w:r>
        <w:rPr>
          <w:rFonts w:ascii="Calibri" w:eastAsia="SimSun" w:hAnsi="Calibri" w:cs="Calibri"/>
          <w:sz w:val="22"/>
          <w:szCs w:val="20"/>
          <w:lang w:eastAsia="en-GB"/>
        </w:rPr>
        <w:t xml:space="preserve">IMO SN.1/Circ.243, </w:t>
      </w:r>
      <w:bookmarkStart w:id="7" w:name="_Hlk202453802"/>
      <w:r>
        <w:rPr>
          <w:rFonts w:ascii="Calibri" w:eastAsia="SimSun" w:hAnsi="Calibri" w:cs="Calibri"/>
          <w:sz w:val="22"/>
          <w:szCs w:val="20"/>
          <w:lang w:eastAsia="en-GB"/>
        </w:rPr>
        <w:t>Guidelines for the presentation of Navigation-related Symbols, Terms and Abbreviations</w:t>
      </w:r>
      <w:bookmarkEnd w:id="7"/>
      <w:r>
        <w:rPr>
          <w:rFonts w:ascii="Calibri" w:eastAsia="SimSun" w:hAnsi="Calibri" w:cs="Calibri"/>
          <w:sz w:val="22"/>
          <w:szCs w:val="20"/>
          <w:lang w:eastAsia="en-GB"/>
        </w:rPr>
        <w:t>, June 2019</w:t>
      </w:r>
      <w:bookmarkEnd w:id="6"/>
      <w:r>
        <w:rPr>
          <w:rFonts w:ascii="Calibri" w:eastAsia="SimSun" w:hAnsi="Calibri" w:cs="Calibri"/>
          <w:sz w:val="22"/>
          <w:szCs w:val="20"/>
          <w:lang w:eastAsia="en-GB"/>
        </w:rPr>
        <w:t>.</w:t>
      </w:r>
    </w:p>
    <w:p w14:paraId="4499EEE2" w14:textId="67320D8A"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 xml:space="preserve">IALA G1117, </w:t>
      </w:r>
      <w:bookmarkStart w:id="8" w:name="_Hlk202454216"/>
      <w:r>
        <w:rPr>
          <w:rFonts w:ascii="Calibri" w:eastAsia="SimSun" w:hAnsi="Calibri" w:cs="Calibri"/>
          <w:sz w:val="22"/>
          <w:szCs w:val="20"/>
          <w:lang w:eastAsia="en-GB"/>
        </w:rPr>
        <w:t>VHF Data Exchange System</w:t>
      </w:r>
      <w:r w:rsidR="00A87EB0">
        <w:rPr>
          <w:rFonts w:ascii="Calibri" w:eastAsia="SimSun" w:hAnsi="Calibri" w:cs="Calibri"/>
          <w:sz w:val="22"/>
          <w:szCs w:val="20"/>
          <w:lang w:eastAsia="en-GB"/>
        </w:rPr>
        <w:t xml:space="preserve"> </w:t>
      </w:r>
      <w:r>
        <w:rPr>
          <w:rFonts w:ascii="Calibri" w:eastAsia="SimSun" w:hAnsi="Calibri" w:cs="Calibri"/>
          <w:sz w:val="22"/>
          <w:szCs w:val="20"/>
          <w:lang w:eastAsia="en-GB"/>
        </w:rPr>
        <w:t>(VDES) Overview</w:t>
      </w:r>
      <w:bookmarkEnd w:id="8"/>
      <w:r>
        <w:rPr>
          <w:rFonts w:ascii="Calibri" w:eastAsia="SimSun" w:hAnsi="Calibri" w:cs="Calibri"/>
          <w:sz w:val="22"/>
          <w:szCs w:val="20"/>
          <w:lang w:eastAsia="en-GB"/>
        </w:rPr>
        <w:t>, December 2022.</w:t>
      </w:r>
    </w:p>
    <w:p w14:paraId="606E2A91"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 xml:space="preserve">IALA G1181, </w:t>
      </w:r>
      <w:bookmarkStart w:id="9" w:name="_Hlk202454253"/>
      <w:r>
        <w:rPr>
          <w:rFonts w:ascii="Calibri" w:eastAsia="SimSun" w:hAnsi="Calibri" w:cs="Calibri"/>
          <w:sz w:val="22"/>
          <w:szCs w:val="20"/>
          <w:lang w:eastAsia="en-GB"/>
        </w:rPr>
        <w:t>Monitoring and Regulation of VDES Guidelines</w:t>
      </w:r>
      <w:bookmarkEnd w:id="9"/>
      <w:r>
        <w:rPr>
          <w:rFonts w:ascii="Calibri" w:eastAsia="SimSun" w:hAnsi="Calibri" w:cs="Calibri"/>
          <w:sz w:val="22"/>
          <w:szCs w:val="20"/>
          <w:lang w:eastAsia="en-GB"/>
        </w:rPr>
        <w:t>, December 2023.</w:t>
      </w:r>
    </w:p>
    <w:p w14:paraId="7D63EE0A"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 xml:space="preserve">IALA G1095, </w:t>
      </w:r>
      <w:bookmarkStart w:id="10" w:name="_Hlk202454130"/>
      <w:r>
        <w:rPr>
          <w:rFonts w:ascii="Calibri" w:eastAsia="SimSun" w:hAnsi="Calibri" w:cs="Calibri"/>
          <w:sz w:val="22"/>
          <w:szCs w:val="20"/>
          <w:lang w:eastAsia="en-GB"/>
        </w:rPr>
        <w:t>Harmonized implementation of Application-Specific Messages (ASM)</w:t>
      </w:r>
      <w:bookmarkEnd w:id="10"/>
      <w:r>
        <w:rPr>
          <w:rFonts w:ascii="Calibri" w:eastAsia="SimSun" w:hAnsi="Calibri" w:cs="Calibri"/>
          <w:sz w:val="22"/>
          <w:szCs w:val="20"/>
          <w:lang w:eastAsia="en-GB"/>
        </w:rPr>
        <w:t>, May 2013.</w:t>
      </w:r>
    </w:p>
    <w:p w14:paraId="7DAFEF03"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IALA R0123, The Provision of Shore Based Automatic Identification System (AIS), June 2007.</w:t>
      </w:r>
    </w:p>
    <w:p w14:paraId="6171502E"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IALA R0124, The AIS service, December 2012.</w:t>
      </w:r>
    </w:p>
    <w:p w14:paraId="531DEBEC"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lastRenderedPageBreak/>
        <w:t>IALA R0126, The Use of the Automatic Identification System (AIS) in Marine Aids to Navigation Services, December 2021.</w:t>
      </w:r>
    </w:p>
    <w:p w14:paraId="3DF09633"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 xml:space="preserve">IALA G1082, </w:t>
      </w:r>
      <w:bookmarkStart w:id="11" w:name="_Hlk202454183"/>
      <w:r>
        <w:rPr>
          <w:rFonts w:ascii="Calibri" w:eastAsia="SimSun" w:hAnsi="Calibri" w:cs="Calibri"/>
          <w:sz w:val="22"/>
          <w:szCs w:val="20"/>
          <w:lang w:eastAsia="en-GB"/>
        </w:rPr>
        <w:t>An overview of AIS</w:t>
      </w:r>
      <w:bookmarkEnd w:id="11"/>
      <w:r>
        <w:rPr>
          <w:rFonts w:ascii="Calibri" w:eastAsia="SimSun" w:hAnsi="Calibri" w:cs="Calibri"/>
          <w:sz w:val="22"/>
          <w:szCs w:val="20"/>
          <w:lang w:eastAsia="en-GB"/>
        </w:rPr>
        <w:t>, June 2016.</w:t>
      </w:r>
    </w:p>
    <w:p w14:paraId="51BEF7B8"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IALA G1062, Establishment of AIS as an Aid to Navigation introduces the implementation and application of AIS AtoN, December 2008.</w:t>
      </w:r>
    </w:p>
    <w:p w14:paraId="26323BD7" w14:textId="77777777" w:rsidR="00453C4C" w:rsidRDefault="005A6489" w:rsidP="00ED29A7">
      <w:pPr>
        <w:numPr>
          <w:ilvl w:val="0"/>
          <w:numId w:val="24"/>
        </w:numPr>
        <w:spacing w:after="120"/>
        <w:jc w:val="both"/>
        <w:rPr>
          <w:rFonts w:ascii="Calibri" w:eastAsia="SimSun" w:hAnsi="Calibri" w:cs="Calibri"/>
          <w:sz w:val="22"/>
          <w:szCs w:val="20"/>
          <w:lang w:eastAsia="en-GB"/>
        </w:rPr>
      </w:pPr>
      <w:r>
        <w:rPr>
          <w:rFonts w:ascii="Calibri" w:eastAsia="SimSun" w:hAnsi="Calibri" w:cs="Calibri"/>
          <w:sz w:val="22"/>
          <w:szCs w:val="20"/>
          <w:lang w:eastAsia="en-GB"/>
        </w:rPr>
        <w:t>IALA R1007, The VHF Data Exchange System (VDES) for shore infrastructure, June 2024.</w:t>
      </w:r>
    </w:p>
    <w:p w14:paraId="702E7374" w14:textId="77777777" w:rsidR="00453C4C" w:rsidRDefault="005A6489">
      <w:pPr>
        <w:pStyle w:val="Heading1"/>
      </w:pPr>
      <w:r>
        <w:t>Background</w:t>
      </w:r>
    </w:p>
    <w:p w14:paraId="3A5FA6C7" w14:textId="128CBB49" w:rsidR="00D95361" w:rsidRPr="003657B2" w:rsidRDefault="00D95361">
      <w:pPr>
        <w:pStyle w:val="BodyText"/>
        <w:rPr>
          <w:rFonts w:ascii="Calibri" w:eastAsia="SimSun" w:hAnsi="Calibri"/>
          <w:color w:val="0D0D0D" w:themeColor="text1" w:themeTint="F2"/>
          <w:lang w:eastAsia="zh-CN"/>
        </w:rPr>
      </w:pPr>
      <w:bookmarkStart w:id="12" w:name="_Hlk205137311"/>
      <w:r w:rsidRPr="00DF1B89">
        <w:rPr>
          <w:rFonts w:ascii="Calibri" w:hAnsi="Calibri"/>
          <w:color w:val="0D0D0D" w:themeColor="text1" w:themeTint="F2"/>
        </w:rPr>
        <w:t xml:space="preserve">IMO </w:t>
      </w:r>
      <w:r w:rsidRPr="00A92D73">
        <w:rPr>
          <w:rFonts w:ascii="Calibri" w:hAnsi="Calibri"/>
          <w:color w:val="0D0D0D" w:themeColor="text1" w:themeTint="F2"/>
        </w:rPr>
        <w:t>Maritime Safety Committee-110th session (MSC 110)</w:t>
      </w:r>
      <w:bookmarkEnd w:id="12"/>
      <w:r w:rsidR="004F2800" w:rsidRPr="00A92D73">
        <w:rPr>
          <w:rFonts w:ascii="Calibri" w:hAnsi="Calibri"/>
          <w:color w:val="0D0D0D" w:themeColor="text1" w:themeTint="F2"/>
        </w:rPr>
        <w:t xml:space="preserve"> approved draft amendments to SOLAS chapter V and its appendix to introduce the VHF Data Exchange System (VDES) as an alternative to the Automatic Identification System (AIS) for shipborne navigation</w:t>
      </w:r>
      <w:r w:rsidRPr="00A92D73">
        <w:rPr>
          <w:rFonts w:ascii="Calibri" w:hAnsi="Calibri"/>
          <w:color w:val="0D0D0D" w:themeColor="text1" w:themeTint="F2"/>
        </w:rPr>
        <w:t>, and these amendments will be submitted with a view to adoption by MSC 111</w:t>
      </w:r>
      <w:r w:rsidR="00DF1B89" w:rsidRPr="00DF1B89">
        <w:rPr>
          <w:rFonts w:ascii="Calibri" w:hAnsi="Calibri" w:hint="eastAsia"/>
          <w:color w:val="0D0D0D" w:themeColor="text1" w:themeTint="F2"/>
        </w:rPr>
        <w:t>th</w:t>
      </w:r>
      <w:r w:rsidRPr="00A92D73">
        <w:rPr>
          <w:rFonts w:ascii="Calibri" w:hAnsi="Calibri"/>
          <w:color w:val="0D0D0D" w:themeColor="text1" w:themeTint="F2"/>
        </w:rPr>
        <w:t>, along with consequential amendments to other instruments.</w:t>
      </w:r>
      <w:r w:rsidR="003657B2">
        <w:rPr>
          <w:rFonts w:ascii="Calibri" w:hAnsi="Calibri"/>
          <w:color w:val="0D0D0D" w:themeColor="text1" w:themeTint="F2"/>
        </w:rPr>
        <w:t xml:space="preserve"> </w:t>
      </w:r>
    </w:p>
    <w:p w14:paraId="249600B7" w14:textId="38E36E16" w:rsidR="00453C4C" w:rsidRDefault="005A6489">
      <w:pPr>
        <w:pStyle w:val="BodyText"/>
        <w:rPr>
          <w:rFonts w:ascii="Calibri" w:hAnsi="Calibri"/>
        </w:rPr>
      </w:pPr>
      <w:r>
        <w:rPr>
          <w:rFonts w:ascii="Calibri" w:hAnsi="Calibri"/>
        </w:rPr>
        <w:t>Although ASM is an important component of VDES, it already has very mature applications. Earlier, IMO released SN.1/</w:t>
      </w:r>
      <w:r w:rsidR="00632796">
        <w:rPr>
          <w:rFonts w:ascii="SimSun" w:eastAsia="SimSun" w:hAnsi="SimSun" w:hint="eastAsia"/>
          <w:lang w:eastAsia="zh-CN"/>
        </w:rPr>
        <w:t>c</w:t>
      </w:r>
      <w:r>
        <w:rPr>
          <w:rFonts w:ascii="Calibri" w:hAnsi="Calibri"/>
        </w:rPr>
        <w:t xml:space="preserve">irc. 289 </w:t>
      </w:r>
      <w:r w:rsidRPr="004F2800">
        <w:rPr>
          <w:rFonts w:ascii="Calibri" w:hAnsi="Calibri"/>
          <w:i/>
          <w:iCs/>
        </w:rPr>
        <w:t>Guidelines for the Use of AIS-ASM</w:t>
      </w:r>
      <w:r>
        <w:rPr>
          <w:rFonts w:ascii="Calibri" w:hAnsi="Calibri"/>
        </w:rPr>
        <w:t xml:space="preserve"> and SN.1/</w:t>
      </w:r>
      <w:r>
        <w:rPr>
          <w:rFonts w:ascii="Calibri" w:hAnsi="Calibri" w:hint="eastAsia"/>
        </w:rPr>
        <w:t>C</w:t>
      </w:r>
      <w:r>
        <w:rPr>
          <w:rFonts w:ascii="Calibri" w:hAnsi="Calibri"/>
        </w:rPr>
        <w:t xml:space="preserve">irc. 290 </w:t>
      </w:r>
      <w:r w:rsidRPr="004F2800">
        <w:rPr>
          <w:rFonts w:ascii="Calibri" w:hAnsi="Calibri"/>
          <w:i/>
          <w:iCs/>
        </w:rPr>
        <w:t>Guidelines for the Representation and Display of AIS-ASM</w:t>
      </w:r>
      <w:r>
        <w:rPr>
          <w:rFonts w:ascii="Calibri" w:hAnsi="Calibri"/>
        </w:rPr>
        <w:t>, which clearly regulated the use of international ASM messages and the display on shipborne equipment or systems.</w:t>
      </w:r>
    </w:p>
    <w:p w14:paraId="7C1B51C3" w14:textId="059811CA" w:rsidR="004F2800" w:rsidRDefault="005A6489">
      <w:pPr>
        <w:pStyle w:val="BodyText"/>
        <w:rPr>
          <w:rFonts w:ascii="Calibri" w:hAnsi="Calibri"/>
        </w:rPr>
      </w:pPr>
      <w:r>
        <w:rPr>
          <w:rFonts w:ascii="Calibri" w:hAnsi="Calibri"/>
        </w:rPr>
        <w:t xml:space="preserve">Similarly, IALA has also developed guidelines or recommendations related to ASM, such as G1062, R0123, R0124, R0126, R0144, R1095, etc. </w:t>
      </w:r>
      <w:proofErr w:type="gramStart"/>
      <w:r>
        <w:rPr>
          <w:rFonts w:ascii="Calibri" w:hAnsi="Calibri"/>
        </w:rPr>
        <w:t>In order to</w:t>
      </w:r>
      <w:proofErr w:type="gramEnd"/>
      <w:r>
        <w:rPr>
          <w:rFonts w:ascii="Calibri" w:hAnsi="Calibri"/>
        </w:rPr>
        <w:t xml:space="preserve"> ensure the normal use of ASM in the region, </w:t>
      </w:r>
      <w:r w:rsidR="004F2800" w:rsidRPr="004F2800">
        <w:rPr>
          <w:rFonts w:ascii="Calibri" w:hAnsi="Calibri"/>
        </w:rPr>
        <w:t>IALA has established some guidelines or recommendations, and collect regional ASM binary information to facilitate countries in uploading regional ASM binary information standards through its website</w:t>
      </w:r>
      <w:r w:rsidR="004F2800" w:rsidRPr="00D95361">
        <w:rPr>
          <w:rFonts w:ascii="SimSun" w:eastAsia="SimSun" w:hAnsi="SimSun" w:cs="SimSun" w:hint="eastAsia"/>
        </w:rPr>
        <w:t>（</w:t>
      </w:r>
      <w:r w:rsidR="004F2800" w:rsidRPr="004F2800">
        <w:rPr>
          <w:rFonts w:ascii="Calibri" w:hAnsi="Calibri"/>
        </w:rPr>
        <w:t>https://www.iala-aism.org/asm/</w:t>
      </w:r>
      <w:r w:rsidR="004F2800" w:rsidRPr="00D95361">
        <w:rPr>
          <w:rFonts w:ascii="SimSun" w:eastAsia="SimSun" w:hAnsi="SimSun" w:cs="SimSun" w:hint="eastAsia"/>
        </w:rPr>
        <w:t>）</w:t>
      </w:r>
      <w:r w:rsidR="004F2800" w:rsidRPr="004F2800">
        <w:rPr>
          <w:rFonts w:ascii="Calibri" w:hAnsi="Calibri"/>
        </w:rPr>
        <w:t>.</w:t>
      </w:r>
    </w:p>
    <w:p w14:paraId="66E257A1" w14:textId="78B7B347" w:rsidR="00453C4C" w:rsidRDefault="0043748C">
      <w:pPr>
        <w:pStyle w:val="BodyText"/>
        <w:rPr>
          <w:rFonts w:ascii="Calibri" w:hAnsi="Calibri"/>
        </w:rPr>
      </w:pPr>
      <w:r w:rsidRPr="00A92D73">
        <w:rPr>
          <w:rFonts w:ascii="Calibri" w:hAnsi="Calibri" w:hint="eastAsia"/>
        </w:rPr>
        <w:t>In</w:t>
      </w:r>
      <w:r w:rsidR="005A6489">
        <w:rPr>
          <w:rFonts w:ascii="Calibri" w:hAnsi="Calibri"/>
        </w:rPr>
        <w:t xml:space="preserve"> recent years</w:t>
      </w:r>
      <w:r w:rsidR="002F18EB">
        <w:rPr>
          <w:rFonts w:ascii="Calibri" w:hAnsi="Calibri"/>
        </w:rPr>
        <w:t>,</w:t>
      </w:r>
      <w:r w:rsidR="005A6489">
        <w:rPr>
          <w:rFonts w:ascii="Calibri" w:hAnsi="Calibri"/>
        </w:rPr>
        <w:t xml:space="preserve"> IALA and ITU have also updated guidelines or recommendations related to ASM. Therefore, </w:t>
      </w:r>
      <w:r w:rsidRPr="0043748C">
        <w:rPr>
          <w:rFonts w:ascii="Calibri" w:hAnsi="Calibri"/>
        </w:rPr>
        <w:t>it is time to start the task</w:t>
      </w:r>
      <w:r w:rsidR="009A07F0">
        <w:rPr>
          <w:rFonts w:ascii="Calibri" w:eastAsia="SimSun" w:hAnsi="Calibri" w:hint="eastAsia"/>
          <w:lang w:eastAsia="zh-CN"/>
        </w:rPr>
        <w:t xml:space="preserve"> on</w:t>
      </w:r>
      <w:r w:rsidRPr="0043748C">
        <w:rPr>
          <w:rFonts w:ascii="Calibri" w:hAnsi="Calibri"/>
        </w:rPr>
        <w:t xml:space="preserve"> the revision of R0144</w:t>
      </w:r>
      <w:r>
        <w:rPr>
          <w:rFonts w:ascii="Calibri" w:hAnsi="Calibri"/>
        </w:rPr>
        <w:t>.</w:t>
      </w:r>
    </w:p>
    <w:p w14:paraId="1448A24B" w14:textId="77777777" w:rsidR="00453C4C" w:rsidRDefault="005A6489">
      <w:pPr>
        <w:pStyle w:val="Heading1"/>
      </w:pPr>
      <w:r>
        <w:t>Discussion</w:t>
      </w:r>
    </w:p>
    <w:p w14:paraId="4186D2D0" w14:textId="6F20DEED" w:rsidR="00453C4C" w:rsidRDefault="005A6489">
      <w:pPr>
        <w:pStyle w:val="BodyText"/>
        <w:rPr>
          <w:rFonts w:ascii="Calibri" w:hAnsi="Calibri"/>
        </w:rPr>
      </w:pPr>
      <w:r>
        <w:rPr>
          <w:rFonts w:ascii="Calibri" w:hAnsi="Calibri"/>
        </w:rPr>
        <w:t xml:space="preserve">The current document R0144 </w:t>
      </w:r>
      <w:r w:rsidR="0043748C" w:rsidRPr="00A92D73">
        <w:rPr>
          <w:rFonts w:ascii="Calibri" w:hAnsi="Calibri"/>
        </w:rPr>
        <w:t>is</w:t>
      </w:r>
      <w:r w:rsidR="0043748C">
        <w:rPr>
          <w:rFonts w:ascii="Calibri" w:hAnsi="Calibri"/>
        </w:rPr>
        <w:t xml:space="preserve"> </w:t>
      </w:r>
      <w:r>
        <w:rPr>
          <w:rFonts w:ascii="Calibri" w:hAnsi="Calibri"/>
        </w:rPr>
        <w:t xml:space="preserve">mainly </w:t>
      </w:r>
      <w:r w:rsidR="0043748C" w:rsidRPr="0043748C">
        <w:rPr>
          <w:rFonts w:ascii="Calibri" w:hAnsi="Calibri" w:hint="eastAsia"/>
        </w:rPr>
        <w:t>about</w:t>
      </w:r>
      <w:r>
        <w:rPr>
          <w:rFonts w:ascii="Calibri" w:hAnsi="Calibri"/>
        </w:rPr>
        <w:t xml:space="preserve"> AIS-ASM and has not yet involved VDES. Therefore, the revision in this article is mainly based on VDES, and the main revis</w:t>
      </w:r>
      <w:r>
        <w:rPr>
          <w:rFonts w:ascii="Calibri" w:hAnsi="Calibri" w:hint="eastAsia"/>
        </w:rPr>
        <w:t>ed</w:t>
      </w:r>
      <w:r>
        <w:rPr>
          <w:rFonts w:ascii="Calibri" w:hAnsi="Calibri"/>
        </w:rPr>
        <w:t xml:space="preserve"> criteria are as follows.</w:t>
      </w:r>
    </w:p>
    <w:p w14:paraId="6C525EE9" w14:textId="77777777" w:rsidR="00453C4C" w:rsidRDefault="005A6489">
      <w:pPr>
        <w:pStyle w:val="Heading2"/>
      </w:pPr>
      <w:r>
        <w:t>Overview and Functions of VDES</w:t>
      </w:r>
    </w:p>
    <w:p w14:paraId="2F0FF952" w14:textId="77777777" w:rsidR="00453C4C" w:rsidRDefault="005A6489">
      <w:pPr>
        <w:pStyle w:val="BodyText"/>
        <w:suppressAutoHyphens/>
      </w:pPr>
      <w:bookmarkStart w:id="13" w:name="_Hlk59196357"/>
      <w:r>
        <w:t>VDES is a new generation of maritime digital communication system that integrates AIS, ASM, and VDE.</w:t>
      </w:r>
    </w:p>
    <w:p w14:paraId="12DC8F31" w14:textId="4C31B203" w:rsidR="00453C4C" w:rsidRDefault="005A6489">
      <w:pPr>
        <w:pStyle w:val="BodyText"/>
        <w:suppressAutoHyphens/>
      </w:pPr>
      <w:r>
        <w:t>VDES was reassigned VHF frequency bands at WRC-15 (2015) and WRC 19 (2019), with ASM frequencies being ASM1 (161.950 MHz) and ASM2 (162.000 MHz).</w:t>
      </w:r>
    </w:p>
    <w:p w14:paraId="326DFA75" w14:textId="77777777" w:rsidR="00453C4C" w:rsidRDefault="005A6489">
      <w:pPr>
        <w:pStyle w:val="BodyText"/>
        <w:suppressAutoHyphens/>
      </w:pPr>
      <w:r>
        <w:t>VDES channel is a duplex channel with two frequency bands separated by 4.6 MHz, both of which are used to facilitate VDES communication between ships, coastal stations, and satellites.</w:t>
      </w:r>
    </w:p>
    <w:p w14:paraId="402E2210" w14:textId="12C76F4A" w:rsidR="00453C4C" w:rsidRDefault="005A6489">
      <w:pPr>
        <w:pStyle w:val="BodyText"/>
        <w:suppressAutoHyphens/>
      </w:pPr>
      <w:r>
        <w:t>VDES does not reduce the performance of AIS, while providing additional channels for ASM and VDE, effectively overcoming the limitations of AIS and improving its electronic navigation data exchange capability.</w:t>
      </w:r>
    </w:p>
    <w:p w14:paraId="44DD8532" w14:textId="5032D300" w:rsidR="00453C4C" w:rsidRDefault="00D73B61">
      <w:pPr>
        <w:pStyle w:val="Heading2"/>
      </w:pPr>
      <w:bookmarkStart w:id="14" w:name="_Hlk204953133"/>
      <w:bookmarkStart w:id="15" w:name="_Hlk202454304"/>
      <w:bookmarkStart w:id="16" w:name="_Hlk59199741"/>
      <w:bookmarkEnd w:id="13"/>
      <w:r>
        <w:rPr>
          <w:rFonts w:eastAsia="SimSun" w:hint="eastAsia"/>
          <w:lang w:eastAsia="zh-CN"/>
        </w:rPr>
        <w:t>relevant documents</w:t>
      </w:r>
      <w:r w:rsidR="005A6489">
        <w:t xml:space="preserve"> on</w:t>
      </w:r>
      <w:bookmarkEnd w:id="14"/>
      <w:r w:rsidR="005A6489">
        <w:t xml:space="preserve"> ASM</w:t>
      </w:r>
    </w:p>
    <w:p w14:paraId="014BB0A6" w14:textId="42E1BC96" w:rsidR="00453C4C" w:rsidRPr="00474ACC" w:rsidRDefault="002B5E2C">
      <w:pPr>
        <w:pStyle w:val="BodyText"/>
        <w:suppressAutoHyphens/>
        <w:rPr>
          <w:color w:val="FF0000"/>
        </w:rPr>
      </w:pPr>
      <w:bookmarkStart w:id="17" w:name="_Hlk204953204"/>
      <w:bookmarkStart w:id="18" w:name="_Hlk204951161"/>
      <w:bookmarkEnd w:id="15"/>
      <w:r w:rsidRPr="00A871CB">
        <w:rPr>
          <w:color w:val="0D0D0D" w:themeColor="text1" w:themeTint="F2"/>
        </w:rPr>
        <w:t>Guid</w:t>
      </w:r>
      <w:r w:rsidR="00D73B61">
        <w:rPr>
          <w:rFonts w:eastAsia="SimSun" w:hint="eastAsia"/>
          <w:color w:val="0D0D0D" w:themeColor="text1" w:themeTint="F2"/>
          <w:lang w:eastAsia="zh-CN"/>
        </w:rPr>
        <w:t>ance</w:t>
      </w:r>
      <w:r w:rsidRPr="00A871CB">
        <w:rPr>
          <w:color w:val="0D0D0D" w:themeColor="text1" w:themeTint="F2"/>
        </w:rPr>
        <w:t xml:space="preserve"> on</w:t>
      </w:r>
      <w:bookmarkEnd w:id="17"/>
      <w:r w:rsidRPr="00A871CB">
        <w:rPr>
          <w:rFonts w:hint="eastAsia"/>
          <w:color w:val="0D0D0D" w:themeColor="text1" w:themeTint="F2"/>
        </w:rPr>
        <w:t xml:space="preserve"> </w:t>
      </w:r>
      <w:r w:rsidR="00474ACC" w:rsidRPr="00A871CB">
        <w:rPr>
          <w:rFonts w:hint="eastAsia"/>
          <w:color w:val="0D0D0D" w:themeColor="text1" w:themeTint="F2"/>
        </w:rPr>
        <w:t>ASM</w:t>
      </w:r>
      <w:r w:rsidR="00474ACC" w:rsidRPr="00A871CB">
        <w:rPr>
          <w:color w:val="0D0D0D" w:themeColor="text1" w:themeTint="F2"/>
        </w:rPr>
        <w:t xml:space="preserve"> from IMO</w:t>
      </w:r>
      <w:bookmarkEnd w:id="18"/>
      <w:r w:rsidR="005A6489" w:rsidRPr="00A871CB">
        <w:rPr>
          <w:color w:val="0D0D0D" w:themeColor="text1" w:themeTint="F2"/>
        </w:rPr>
        <w:t>:</w:t>
      </w:r>
    </w:p>
    <w:p w14:paraId="4FC48FD8" w14:textId="24803FB3" w:rsidR="00453C4C" w:rsidRDefault="005A6489" w:rsidP="00474ACC">
      <w:pPr>
        <w:pStyle w:val="Bullet1"/>
        <w:numPr>
          <w:ilvl w:val="0"/>
          <w:numId w:val="25"/>
        </w:numPr>
        <w:suppressAutoHyphens/>
        <w:ind w:left="992" w:hanging="425"/>
        <w:jc w:val="both"/>
      </w:pPr>
      <w:bookmarkStart w:id="19" w:name="_Hlk205137538"/>
      <w:r>
        <w:t>IMO SN.1/</w:t>
      </w:r>
      <w:r w:rsidR="00632796" w:rsidRPr="003657B2">
        <w:rPr>
          <w:rFonts w:hint="eastAsia"/>
        </w:rPr>
        <w:t>c</w:t>
      </w:r>
      <w:r>
        <w:t>irc</w:t>
      </w:r>
      <w:r w:rsidR="00632796">
        <w:t>.</w:t>
      </w:r>
      <w:r>
        <w:t xml:space="preserve"> 289</w:t>
      </w:r>
      <w:bookmarkEnd w:id="19"/>
      <w:r>
        <w:t xml:space="preserve"> </w:t>
      </w:r>
      <w:r w:rsidRPr="00A92D73">
        <w:rPr>
          <w:i/>
          <w:iCs/>
        </w:rPr>
        <w:t>Guidance on the use of AIS application-specific messages</w:t>
      </w:r>
      <w:r>
        <w:t xml:space="preserve"> outlines the purpose and scope of international ASM use and provides usage guidelines.</w:t>
      </w:r>
    </w:p>
    <w:p w14:paraId="42CF2C82" w14:textId="7ABCA60D" w:rsidR="00453C4C" w:rsidRDefault="005A6489" w:rsidP="00474ACC">
      <w:pPr>
        <w:pStyle w:val="Bullet1"/>
        <w:numPr>
          <w:ilvl w:val="0"/>
          <w:numId w:val="25"/>
        </w:numPr>
        <w:suppressAutoHyphens/>
        <w:ind w:left="992" w:hanging="425"/>
        <w:jc w:val="both"/>
      </w:pPr>
      <w:r>
        <w:t xml:space="preserve">IMO SN.1/circ. 290 </w:t>
      </w:r>
      <w:r w:rsidRPr="00474ACC">
        <w:rPr>
          <w:i/>
          <w:iCs/>
        </w:rPr>
        <w:t>Guidance for the presentation and display of AIS Application-Specific Messages information</w:t>
      </w:r>
      <w:r>
        <w:t xml:space="preserve"> introduces the graphic display and presentation of specific message information for AIS applications based on practical cases.</w:t>
      </w:r>
    </w:p>
    <w:p w14:paraId="20EB50C5" w14:textId="2ABBD74E" w:rsidR="00453C4C" w:rsidRDefault="005A6489" w:rsidP="00474ACC">
      <w:pPr>
        <w:pStyle w:val="Bullet1"/>
        <w:numPr>
          <w:ilvl w:val="0"/>
          <w:numId w:val="25"/>
        </w:numPr>
        <w:suppressAutoHyphens/>
        <w:ind w:left="992" w:hanging="425"/>
        <w:jc w:val="both"/>
      </w:pPr>
      <w:r>
        <w:lastRenderedPageBreak/>
        <w:t xml:space="preserve">IMO SN.1/circ. 243 </w:t>
      </w:r>
      <w:r w:rsidRPr="00474ACC">
        <w:rPr>
          <w:i/>
          <w:iCs/>
        </w:rPr>
        <w:t>Guidelines for the presentation of Navigation-related Symbols, Terms and Abbreviations</w:t>
      </w:r>
      <w:r>
        <w:t xml:space="preserve"> specifies the symbols used on shipborne navigation systems and equipment to display navigation related information.</w:t>
      </w:r>
    </w:p>
    <w:p w14:paraId="010618AA" w14:textId="160F7F33" w:rsidR="00453C4C" w:rsidRPr="00A92D73" w:rsidRDefault="002B5E2C" w:rsidP="002B5E2C">
      <w:pPr>
        <w:pStyle w:val="BodyText"/>
        <w:suppressAutoHyphens/>
        <w:rPr>
          <w:color w:val="0D0D0D" w:themeColor="text1" w:themeTint="F2"/>
        </w:rPr>
      </w:pPr>
      <w:bookmarkStart w:id="20" w:name="_Hlk204951214"/>
      <w:bookmarkStart w:id="21" w:name="_Hlk202454052"/>
      <w:bookmarkEnd w:id="16"/>
      <w:r w:rsidRPr="00A92D73">
        <w:rPr>
          <w:color w:val="0D0D0D" w:themeColor="text1" w:themeTint="F2"/>
        </w:rPr>
        <w:t>Recommend</w:t>
      </w:r>
      <w:r w:rsidR="00D73B61">
        <w:rPr>
          <w:rFonts w:eastAsia="SimSun" w:hint="eastAsia"/>
          <w:color w:val="0D0D0D" w:themeColor="text1" w:themeTint="F2"/>
          <w:lang w:eastAsia="zh-CN"/>
        </w:rPr>
        <w:t>ations</w:t>
      </w:r>
      <w:r w:rsidRPr="00A92D73">
        <w:rPr>
          <w:color w:val="0D0D0D" w:themeColor="text1" w:themeTint="F2"/>
        </w:rPr>
        <w:t xml:space="preserve"> on </w:t>
      </w:r>
      <w:r w:rsidR="00474ACC" w:rsidRPr="00A92D73">
        <w:rPr>
          <w:color w:val="0D0D0D" w:themeColor="text1" w:themeTint="F2"/>
        </w:rPr>
        <w:t xml:space="preserve">ASM from </w:t>
      </w:r>
      <w:r w:rsidR="00474ACC" w:rsidRPr="00A92D73">
        <w:rPr>
          <w:rFonts w:hint="eastAsia"/>
          <w:color w:val="0D0D0D" w:themeColor="text1" w:themeTint="F2"/>
        </w:rPr>
        <w:t>ITU</w:t>
      </w:r>
      <w:r w:rsidR="00474ACC" w:rsidRPr="00A92D73">
        <w:rPr>
          <w:rFonts w:ascii="SimSun" w:eastAsia="SimSun" w:hAnsi="SimSun" w:cs="SimSun" w:hint="eastAsia"/>
          <w:color w:val="0D0D0D" w:themeColor="text1" w:themeTint="F2"/>
          <w:lang w:eastAsia="zh-CN"/>
        </w:rPr>
        <w:t>：</w:t>
      </w:r>
      <w:bookmarkEnd w:id="20"/>
    </w:p>
    <w:bookmarkEnd w:id="21"/>
    <w:p w14:paraId="61ECD832" w14:textId="76A249EE" w:rsidR="00453C4C" w:rsidRDefault="005A6489" w:rsidP="00A92D73">
      <w:pPr>
        <w:pStyle w:val="Bullet1"/>
        <w:numPr>
          <w:ilvl w:val="0"/>
          <w:numId w:val="26"/>
        </w:numPr>
        <w:suppressAutoHyphens/>
        <w:ind w:left="992" w:hanging="425"/>
        <w:jc w:val="both"/>
      </w:pPr>
      <w:r>
        <w:t xml:space="preserve">ITU-R M.2092-1 </w:t>
      </w:r>
      <w:r w:rsidRPr="00A871CB">
        <w:rPr>
          <w:i/>
          <w:iCs/>
        </w:rPr>
        <w:t xml:space="preserve">Technical characteristics for a VHF </w:t>
      </w:r>
      <w:r w:rsidR="00A92D73" w:rsidRPr="00A871CB">
        <w:rPr>
          <w:i/>
          <w:iCs/>
        </w:rPr>
        <w:t xml:space="preserve">Data Exchange System </w:t>
      </w:r>
      <w:r w:rsidRPr="00A871CB">
        <w:rPr>
          <w:i/>
          <w:iCs/>
        </w:rPr>
        <w:t>in the VHF maritime mobile band</w:t>
      </w:r>
      <w:r>
        <w:t xml:space="preserve"> specifies the technical characteristics of VDES, clarifies the common technical elements of ASM and the technical characteristics of ASM channels.</w:t>
      </w:r>
    </w:p>
    <w:p w14:paraId="562ED6F9" w14:textId="26348B5A" w:rsidR="00453C4C" w:rsidRDefault="005A6489" w:rsidP="00A92D73">
      <w:pPr>
        <w:pStyle w:val="Bullet1"/>
        <w:numPr>
          <w:ilvl w:val="0"/>
          <w:numId w:val="26"/>
        </w:numPr>
        <w:suppressAutoHyphens/>
        <w:ind w:left="992" w:hanging="425"/>
        <w:jc w:val="both"/>
      </w:pPr>
      <w:bookmarkStart w:id="22" w:name="_Hlk205212959"/>
      <w:r>
        <w:t>ITU-R M.1371</w:t>
      </w:r>
      <w:bookmarkEnd w:id="22"/>
      <w:r w:rsidR="00A92D73">
        <w:t xml:space="preserve"> </w:t>
      </w:r>
      <w:r w:rsidRPr="00A871CB">
        <w:rPr>
          <w:i/>
          <w:iCs/>
        </w:rPr>
        <w:t xml:space="preserve">Technical characteristics for an </w:t>
      </w:r>
      <w:r w:rsidR="00DF1B89">
        <w:rPr>
          <w:i/>
          <w:iCs/>
        </w:rPr>
        <w:t>A</w:t>
      </w:r>
      <w:r w:rsidR="00DF1B89" w:rsidRPr="00A871CB">
        <w:rPr>
          <w:i/>
          <w:iCs/>
        </w:rPr>
        <w:t xml:space="preserve">utomatic </w:t>
      </w:r>
      <w:r w:rsidR="00DF1B89">
        <w:rPr>
          <w:i/>
          <w:iCs/>
        </w:rPr>
        <w:t>I</w:t>
      </w:r>
      <w:r w:rsidR="00DF1B89" w:rsidRPr="00A871CB">
        <w:rPr>
          <w:i/>
          <w:iCs/>
        </w:rPr>
        <w:t xml:space="preserve">dentification </w:t>
      </w:r>
      <w:r w:rsidR="00DF1B89">
        <w:rPr>
          <w:i/>
          <w:iCs/>
        </w:rPr>
        <w:t>S</w:t>
      </w:r>
      <w:r w:rsidR="00DF1B89" w:rsidRPr="00A871CB">
        <w:rPr>
          <w:i/>
          <w:iCs/>
        </w:rPr>
        <w:t xml:space="preserve">ystem </w:t>
      </w:r>
      <w:r w:rsidRPr="00A871CB">
        <w:rPr>
          <w:i/>
          <w:iCs/>
        </w:rPr>
        <w:t>using time division multiple access in the VHF maritime mobile frequency band</w:t>
      </w:r>
      <w:r>
        <w:t xml:space="preserve"> specifies the technical characteristics of using Time Division Multiple Access AIS in the VHF maritime mobile band.</w:t>
      </w:r>
    </w:p>
    <w:p w14:paraId="123238FA" w14:textId="7F376E2D" w:rsidR="002B5E2C" w:rsidRPr="00A871CB" w:rsidRDefault="002B5E2C">
      <w:pPr>
        <w:pStyle w:val="BodyText"/>
        <w:suppressAutoHyphens/>
        <w:rPr>
          <w:color w:val="FF0000"/>
        </w:rPr>
      </w:pPr>
      <w:r w:rsidRPr="00A871CB">
        <w:rPr>
          <w:color w:val="0D0D0D" w:themeColor="text1" w:themeTint="F2"/>
        </w:rPr>
        <w:t xml:space="preserve">Guidelines on </w:t>
      </w:r>
      <w:r w:rsidR="00474ACC" w:rsidRPr="00A871CB">
        <w:rPr>
          <w:color w:val="0D0D0D" w:themeColor="text1" w:themeTint="F2"/>
        </w:rPr>
        <w:t xml:space="preserve">ASM from </w:t>
      </w:r>
      <w:r w:rsidR="00474ACC" w:rsidRPr="00A871CB">
        <w:rPr>
          <w:rFonts w:hint="eastAsia"/>
          <w:color w:val="0D0D0D" w:themeColor="text1" w:themeTint="F2"/>
        </w:rPr>
        <w:t>IALA</w:t>
      </w:r>
      <w:r w:rsidR="00474ACC" w:rsidRPr="00A871CB">
        <w:rPr>
          <w:rFonts w:ascii="SimSun" w:eastAsia="SimSun" w:hAnsi="SimSun" w:cs="SimSun" w:hint="eastAsia"/>
          <w:color w:val="0D0D0D" w:themeColor="text1" w:themeTint="F2"/>
        </w:rPr>
        <w:t>：</w:t>
      </w:r>
    </w:p>
    <w:p w14:paraId="5731DEB4" w14:textId="64D9A9F5" w:rsidR="00453C4C" w:rsidRDefault="005A6489" w:rsidP="00A871CB">
      <w:pPr>
        <w:pStyle w:val="Bullet1"/>
        <w:numPr>
          <w:ilvl w:val="0"/>
          <w:numId w:val="27"/>
        </w:numPr>
        <w:suppressAutoHyphens/>
        <w:ind w:left="992" w:hanging="425"/>
        <w:jc w:val="both"/>
      </w:pPr>
      <w:r>
        <w:t xml:space="preserve">IALA G1095 </w:t>
      </w:r>
      <w:bookmarkStart w:id="23" w:name="_Hlk202454385"/>
      <w:r w:rsidRPr="00A871CB">
        <w:rPr>
          <w:i/>
          <w:iCs/>
        </w:rPr>
        <w:t>Harmonized</w:t>
      </w:r>
      <w:bookmarkEnd w:id="23"/>
      <w:r w:rsidRPr="00A871CB">
        <w:rPr>
          <w:i/>
          <w:iCs/>
        </w:rPr>
        <w:t xml:space="preserve"> and implementation of Application-Specific Messages (ASM)</w:t>
      </w:r>
      <w:r>
        <w:t xml:space="preserve"> explains the harmonized and implementation management of international ASM and regional ASM.</w:t>
      </w:r>
    </w:p>
    <w:p w14:paraId="2F397FC0" w14:textId="0D5A1983" w:rsidR="00453C4C" w:rsidRDefault="005A6489">
      <w:pPr>
        <w:pStyle w:val="Bullet1"/>
        <w:numPr>
          <w:ilvl w:val="0"/>
          <w:numId w:val="27"/>
        </w:numPr>
        <w:suppressAutoHyphens/>
        <w:ind w:left="992" w:hanging="425"/>
        <w:jc w:val="both"/>
      </w:pPr>
      <w:r>
        <w:t xml:space="preserve">IALA G1082 </w:t>
      </w:r>
      <w:r w:rsidRPr="00A871CB">
        <w:rPr>
          <w:i/>
          <w:iCs/>
        </w:rPr>
        <w:t>An Overview of AIS</w:t>
      </w:r>
      <w:r>
        <w:t xml:space="preserve"> explains the definition and functions of AIS ASM.</w:t>
      </w:r>
    </w:p>
    <w:p w14:paraId="4BE6B2DB" w14:textId="6B0BEF6C" w:rsidR="00453C4C" w:rsidRDefault="005A6489">
      <w:pPr>
        <w:pStyle w:val="Bullet1"/>
        <w:numPr>
          <w:ilvl w:val="0"/>
          <w:numId w:val="27"/>
        </w:numPr>
        <w:suppressAutoHyphens/>
        <w:ind w:left="992" w:hanging="425"/>
        <w:jc w:val="both"/>
      </w:pPr>
      <w:r>
        <w:t xml:space="preserve">IALA G1117 </w:t>
      </w:r>
      <w:r w:rsidRPr="00A871CB">
        <w:rPr>
          <w:i/>
          <w:iCs/>
        </w:rPr>
        <w:t>VHF Data Exchange System (VDES) Overview</w:t>
      </w:r>
      <w:r>
        <w:t xml:space="preserve"> describes the development, functions, and roles of VDES.</w:t>
      </w:r>
    </w:p>
    <w:p w14:paraId="6C6847AF" w14:textId="72C05FAE" w:rsidR="00453C4C" w:rsidRDefault="005A6489">
      <w:pPr>
        <w:pStyle w:val="Bullet1"/>
        <w:numPr>
          <w:ilvl w:val="0"/>
          <w:numId w:val="27"/>
        </w:numPr>
        <w:suppressAutoHyphens/>
        <w:ind w:left="992" w:hanging="425"/>
        <w:jc w:val="both"/>
      </w:pPr>
      <w:r>
        <w:t xml:space="preserve">IALA G1181 </w:t>
      </w:r>
      <w:r w:rsidRPr="00A871CB">
        <w:rPr>
          <w:i/>
          <w:iCs/>
        </w:rPr>
        <w:t>Monitoring and Regulation of VDES Guidelines</w:t>
      </w:r>
      <w:r>
        <w:t xml:space="preserve"> outlines the sources of VDES VDL vulnerabilities and proposes methods to detect and mitigate the impact of invalid VDL transmissions.</w:t>
      </w:r>
    </w:p>
    <w:p w14:paraId="7792F364" w14:textId="1846AF6D" w:rsidR="00453C4C" w:rsidRDefault="004F4AC6">
      <w:pPr>
        <w:pStyle w:val="Heading2"/>
      </w:pPr>
      <w:r w:rsidRPr="004F4AC6">
        <w:t>PROPOSAL</w:t>
      </w:r>
    </w:p>
    <w:p w14:paraId="5B90360B" w14:textId="77777777" w:rsidR="00453C4C" w:rsidRDefault="005A6489">
      <w:pPr>
        <w:pStyle w:val="BodyText"/>
        <w:suppressAutoHyphens/>
      </w:pPr>
      <w:r>
        <w:t>Based on the above situation, the harmonized and implementation of ASM should consider the following points:</w:t>
      </w:r>
    </w:p>
    <w:p w14:paraId="4676216E" w14:textId="77777777" w:rsidR="00453C4C" w:rsidRDefault="005A6489">
      <w:pPr>
        <w:pStyle w:val="BodyText"/>
        <w:numPr>
          <w:ilvl w:val="0"/>
          <w:numId w:val="28"/>
        </w:numPr>
        <w:suppressAutoHyphens/>
      </w:pPr>
      <w:r>
        <w:t>At present, the application of AIS and VDES is parallel.</w:t>
      </w:r>
    </w:p>
    <w:p w14:paraId="3CED6635" w14:textId="77777777" w:rsidR="00453C4C" w:rsidRDefault="005A6489">
      <w:pPr>
        <w:pStyle w:val="BodyText"/>
        <w:numPr>
          <w:ilvl w:val="0"/>
          <w:numId w:val="28"/>
        </w:numPr>
        <w:suppressAutoHyphens/>
      </w:pPr>
      <w:r>
        <w:t>The conversion from AIS ASM application to VDES ASM application should be considered.</w:t>
      </w:r>
    </w:p>
    <w:p w14:paraId="7A76D2A5" w14:textId="1D2E73CD" w:rsidR="00453C4C" w:rsidRDefault="005A6489">
      <w:pPr>
        <w:pStyle w:val="BodyText"/>
        <w:numPr>
          <w:ilvl w:val="0"/>
          <w:numId w:val="28"/>
        </w:numPr>
        <w:suppressAutoHyphens/>
      </w:pPr>
      <w:r>
        <w:t xml:space="preserve">The implementation of VDES applications should also consider the relevant technical requirements, recommendations, and guidelines published by IMO, </w:t>
      </w:r>
      <w:r w:rsidRPr="000E5F5D">
        <w:t>I</w:t>
      </w:r>
      <w:r w:rsidR="0074041A" w:rsidRPr="000E5F5D">
        <w:rPr>
          <w:rFonts w:hint="eastAsia"/>
        </w:rPr>
        <w:t>TU</w:t>
      </w:r>
      <w:r>
        <w:t>, and IALA.</w:t>
      </w:r>
    </w:p>
    <w:p w14:paraId="3B7C0A83" w14:textId="6E9BCD0B" w:rsidR="00453C4C" w:rsidRPr="00A81CDC" w:rsidRDefault="00EA61B5">
      <w:pPr>
        <w:pStyle w:val="BodyText"/>
        <w:numPr>
          <w:ilvl w:val="0"/>
          <w:numId w:val="28"/>
        </w:numPr>
        <w:suppressAutoHyphens/>
      </w:pPr>
      <w:r>
        <w:t>T</w:t>
      </w:r>
      <w:r w:rsidR="002168A5" w:rsidRPr="00A81CDC">
        <w:t xml:space="preserve">he </w:t>
      </w:r>
      <w:r w:rsidR="005A6489" w:rsidRPr="00A81CDC">
        <w:t xml:space="preserve">VDES-ASM message encoding </w:t>
      </w:r>
      <w:r w:rsidR="00533358" w:rsidRPr="00A81CDC">
        <w:rPr>
          <w:rFonts w:hint="eastAsia"/>
        </w:rPr>
        <w:t>needs</w:t>
      </w:r>
      <w:r w:rsidR="00533358" w:rsidRPr="00694D32">
        <w:t xml:space="preserve"> </w:t>
      </w:r>
      <w:r w:rsidR="00533358" w:rsidRPr="00A81CDC">
        <w:rPr>
          <w:rFonts w:hint="eastAsia"/>
        </w:rPr>
        <w:t>further</w:t>
      </w:r>
      <w:r w:rsidR="00533358" w:rsidRPr="00A81CDC">
        <w:rPr>
          <w:rPrChange w:id="24" w:author="Li" w:date="2025-08-04T15:09:00Z">
            <w:rPr>
              <w:color w:val="FF0000"/>
            </w:rPr>
          </w:rPrChange>
        </w:rPr>
        <w:t xml:space="preserve"> </w:t>
      </w:r>
      <w:r w:rsidR="00533358" w:rsidRPr="00A81CDC">
        <w:rPr>
          <w:rFonts w:hint="eastAsia"/>
        </w:rPr>
        <w:t>unification</w:t>
      </w:r>
      <w:r w:rsidR="002168A5">
        <w:t xml:space="preserve"> </w:t>
      </w:r>
      <w:r>
        <w:t>in time</w:t>
      </w:r>
      <w:r w:rsidR="00533358" w:rsidRPr="00A81CDC">
        <w:rPr>
          <w:rFonts w:hint="eastAsia"/>
        </w:rPr>
        <w:t>.</w:t>
      </w:r>
    </w:p>
    <w:p w14:paraId="20AC261F" w14:textId="77777777" w:rsidR="00453C4C" w:rsidRPr="000E5F5D" w:rsidRDefault="005A6489">
      <w:pPr>
        <w:pStyle w:val="BodyText"/>
        <w:numPr>
          <w:ilvl w:val="0"/>
          <w:numId w:val="28"/>
        </w:numPr>
        <w:suppressAutoHyphens/>
        <w:rPr>
          <w:color w:val="0D0D0D" w:themeColor="text1" w:themeTint="F2"/>
        </w:rPr>
      </w:pPr>
      <w:r w:rsidRPr="00694D32">
        <w:t>The priority of using AIS, ASM, VDE-TER, and VDE-SAT in VDES should be considered</w:t>
      </w:r>
      <w:r w:rsidRPr="000E5F5D">
        <w:rPr>
          <w:color w:val="0D0D0D" w:themeColor="text1" w:themeTint="F2"/>
        </w:rPr>
        <w:t>.</w:t>
      </w:r>
    </w:p>
    <w:p w14:paraId="073F47A3" w14:textId="48BE466E" w:rsidR="00453C4C" w:rsidRDefault="005A6489" w:rsidP="002168A5">
      <w:pPr>
        <w:pStyle w:val="BodyText"/>
        <w:numPr>
          <w:ilvl w:val="0"/>
          <w:numId w:val="28"/>
        </w:numPr>
        <w:suppressAutoHyphens/>
        <w:spacing w:before="120" w:after="240"/>
      </w:pPr>
      <w:r>
        <w:t>Relevant countries or institutions should be encouraged to support the collection of ASM in IALA.</w:t>
      </w:r>
    </w:p>
    <w:p w14:paraId="21ABD98F" w14:textId="1C4C62C0" w:rsidR="00453C4C" w:rsidRPr="002168A5" w:rsidRDefault="005A6489" w:rsidP="002168A5">
      <w:pPr>
        <w:pStyle w:val="BodyText"/>
        <w:suppressAutoHyphens/>
        <w:spacing w:before="120" w:after="240"/>
        <w:rPr>
          <w:color w:val="0D0D0D" w:themeColor="text1" w:themeTint="F2"/>
        </w:rPr>
      </w:pPr>
      <w:r w:rsidRPr="002168A5">
        <w:rPr>
          <w:color w:val="0D0D0D" w:themeColor="text1" w:themeTint="F2"/>
        </w:rPr>
        <w:t xml:space="preserve">Considering the above issues, a </w:t>
      </w:r>
      <w:r w:rsidR="00904068">
        <w:rPr>
          <w:rFonts w:eastAsia="SimSun" w:hint="eastAsia"/>
          <w:color w:val="0D0D0D" w:themeColor="text1" w:themeTint="F2"/>
          <w:lang w:eastAsia="zh-CN"/>
        </w:rPr>
        <w:t xml:space="preserve">draft </w:t>
      </w:r>
      <w:r w:rsidRPr="002168A5">
        <w:rPr>
          <w:color w:val="0D0D0D" w:themeColor="text1" w:themeTint="F2"/>
        </w:rPr>
        <w:t>revised R0144 has been developed</w:t>
      </w:r>
      <w:r w:rsidR="001647B7">
        <w:rPr>
          <w:rFonts w:ascii="SimSun" w:eastAsia="SimSun" w:hAnsi="SimSun" w:hint="eastAsia"/>
          <w:color w:val="0D0D0D" w:themeColor="text1" w:themeTint="F2"/>
          <w:lang w:eastAsia="zh-CN"/>
        </w:rPr>
        <w:t>.</w:t>
      </w:r>
      <w:r w:rsidRPr="002168A5">
        <w:rPr>
          <w:color w:val="0D0D0D" w:themeColor="text1" w:themeTint="F2"/>
        </w:rPr>
        <w:t xml:space="preserve"> </w:t>
      </w:r>
      <w:r w:rsidR="001647B7">
        <w:rPr>
          <w:rFonts w:eastAsia="SimSun" w:hint="eastAsia"/>
          <w:color w:val="0D0D0D" w:themeColor="text1" w:themeTint="F2"/>
          <w:lang w:eastAsia="zh-CN"/>
        </w:rPr>
        <w:t xml:space="preserve">It is proposed that </w:t>
      </w:r>
      <w:r w:rsidRPr="002168A5">
        <w:rPr>
          <w:color w:val="0D0D0D" w:themeColor="text1" w:themeTint="F2"/>
        </w:rPr>
        <w:t>the DTEC Committee</w:t>
      </w:r>
      <w:r w:rsidR="00904068">
        <w:rPr>
          <w:rFonts w:eastAsia="SimSun" w:hint="eastAsia"/>
          <w:color w:val="0D0D0D" w:themeColor="text1" w:themeTint="F2"/>
          <w:lang w:eastAsia="zh-CN"/>
        </w:rPr>
        <w:t xml:space="preserve"> review</w:t>
      </w:r>
      <w:r w:rsidR="001647B7">
        <w:rPr>
          <w:rFonts w:eastAsia="SimSun" w:hint="eastAsia"/>
          <w:color w:val="0D0D0D" w:themeColor="text1" w:themeTint="F2"/>
          <w:lang w:eastAsia="zh-CN"/>
        </w:rPr>
        <w:t xml:space="preserve"> the draft </w:t>
      </w:r>
      <w:r w:rsidR="001647B7" w:rsidRPr="002168A5">
        <w:rPr>
          <w:color w:val="0D0D0D" w:themeColor="text1" w:themeTint="F2"/>
        </w:rPr>
        <w:t>revised R0144</w:t>
      </w:r>
      <w:r w:rsidR="001647B7">
        <w:rPr>
          <w:rFonts w:eastAsia="SimSun" w:hint="eastAsia"/>
          <w:color w:val="0D0D0D" w:themeColor="text1" w:themeTint="F2"/>
          <w:lang w:eastAsia="zh-CN"/>
        </w:rPr>
        <w:t xml:space="preserve"> </w:t>
      </w:r>
      <w:r w:rsidR="001647B7" w:rsidRPr="002168A5">
        <w:rPr>
          <w:color w:val="0D0D0D" w:themeColor="text1" w:themeTint="F2"/>
        </w:rPr>
        <w:t>in the annex</w:t>
      </w:r>
      <w:r w:rsidRPr="002168A5">
        <w:rPr>
          <w:color w:val="0D0D0D" w:themeColor="text1" w:themeTint="F2"/>
        </w:rPr>
        <w:t>.</w:t>
      </w:r>
    </w:p>
    <w:p w14:paraId="42512E4E" w14:textId="1B0DE00D" w:rsidR="00453C4C" w:rsidRPr="001837E8" w:rsidRDefault="005A6489">
      <w:pPr>
        <w:pStyle w:val="Heading1"/>
      </w:pPr>
      <w:r w:rsidRPr="001837E8">
        <w:t>References</w:t>
      </w:r>
    </w:p>
    <w:p w14:paraId="3F6A4CFD"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IALA, DTEC4-12.1 Final report of DTEC4, March 2025.</w:t>
      </w:r>
    </w:p>
    <w:p w14:paraId="6C1859E7"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IALA G1117, VHF Data Exchange System (VDES) Overview, December 2022.</w:t>
      </w:r>
    </w:p>
    <w:p w14:paraId="7D3DE481" w14:textId="1775BE2F" w:rsidR="00453C4C" w:rsidRPr="001837E8" w:rsidRDefault="001837E8">
      <w:pPr>
        <w:pStyle w:val="References"/>
        <w:numPr>
          <w:ilvl w:val="0"/>
          <w:numId w:val="29"/>
        </w:numPr>
        <w:tabs>
          <w:tab w:val="clear" w:pos="0"/>
          <w:tab w:val="left" w:pos="567"/>
        </w:tabs>
        <w:spacing w:line="240" w:lineRule="auto"/>
        <w:jc w:val="both"/>
        <w:rPr>
          <w:rFonts w:ascii="Calibri" w:hAnsi="Calibri"/>
          <w:sz w:val="22"/>
          <w:szCs w:val="22"/>
        </w:rPr>
      </w:pPr>
      <w:r w:rsidRPr="001837E8">
        <w:rPr>
          <w:rFonts w:ascii="Calibri" w:hAnsi="Calibri"/>
          <w:sz w:val="22"/>
          <w:szCs w:val="22"/>
        </w:rPr>
        <w:t>MSC 110/WP.1/Rev.1, Draft report of the Maritime Safety Committee on its 110th session</w:t>
      </w:r>
      <w:r>
        <w:rPr>
          <w:rFonts w:ascii="Calibri" w:hAnsi="Calibri"/>
          <w:sz w:val="22"/>
          <w:szCs w:val="22"/>
        </w:rPr>
        <w:t xml:space="preserve">, </w:t>
      </w:r>
      <w:r w:rsidRPr="001837E8">
        <w:rPr>
          <w:rFonts w:ascii="Calibri" w:hAnsi="Calibri"/>
          <w:sz w:val="22"/>
          <w:szCs w:val="22"/>
        </w:rPr>
        <w:t>July 2025</w:t>
      </w:r>
      <w:r>
        <w:rPr>
          <w:rFonts w:ascii="Calibri" w:hAnsi="Calibri"/>
          <w:sz w:val="22"/>
          <w:szCs w:val="22"/>
        </w:rPr>
        <w:t>.</w:t>
      </w:r>
    </w:p>
    <w:p w14:paraId="4A743727"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IMO SN.1/Circ.289, Guidance on the use of AIS Application-Specific Messages, June 2010.</w:t>
      </w:r>
    </w:p>
    <w:p w14:paraId="6774AA9B"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IMO SN.1/Circ.290, Guidance for the presentation and display of AIS Application-Specific Messages information, June 2010.</w:t>
      </w:r>
    </w:p>
    <w:p w14:paraId="01C1FB8A"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bookmarkStart w:id="25" w:name="_Hlk204590851"/>
      <w:r>
        <w:rPr>
          <w:rFonts w:ascii="Calibri" w:hAnsi="Calibri"/>
          <w:sz w:val="22"/>
          <w:szCs w:val="22"/>
        </w:rPr>
        <w:t>IMO SN.1/Circ.243, Guidelines for the presentation of Navigation-related Symbols, Terms and Abbreviations, June 2019</w:t>
      </w:r>
    </w:p>
    <w:bookmarkEnd w:id="25"/>
    <w:p w14:paraId="09DBA0F2"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lastRenderedPageBreak/>
        <w:t>ITU-R M.2092-1, Technical characteristics for a VHF Data Exchange System in the VHF maritime mobile band, February 2022.</w:t>
      </w:r>
    </w:p>
    <w:p w14:paraId="49BA2627"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ITU-R M.1371-5, Technical characteristics for an Automatic Identification System using time division multiple access in the VHF maritime mobile frequency band, February 2014.</w:t>
      </w:r>
    </w:p>
    <w:p w14:paraId="05568685"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IALA G1095, Harmonized implementation of Application-Specific Messages (ASM), May 2013.</w:t>
      </w:r>
    </w:p>
    <w:p w14:paraId="63735722"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IALA G1082, An overview of AIS, June 2016.</w:t>
      </w:r>
    </w:p>
    <w:p w14:paraId="5AE2A3BE"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IALA G1117, VHF Data Exchange System (VDES) Overview, December 2022.</w:t>
      </w:r>
    </w:p>
    <w:p w14:paraId="43B09B8C"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IALA G1181, Monitoring and Regulation of VDES Guidelines, December 2023.</w:t>
      </w:r>
    </w:p>
    <w:p w14:paraId="694C166F"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IALA G1095, Harmonized implementation of Application-Specific Messages (ASM), May 2013.</w:t>
      </w:r>
    </w:p>
    <w:p w14:paraId="27059297"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IALA R0123, The AIS service, June 2007.</w:t>
      </w:r>
    </w:p>
    <w:p w14:paraId="1BD584C6"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 xml:space="preserve">IALA R0124, </w:t>
      </w:r>
      <w:proofErr w:type="gramStart"/>
      <w:r>
        <w:rPr>
          <w:rFonts w:ascii="Calibri" w:hAnsi="Calibri"/>
          <w:sz w:val="22"/>
          <w:szCs w:val="22"/>
        </w:rPr>
        <w:t>The</w:t>
      </w:r>
      <w:proofErr w:type="gramEnd"/>
      <w:r>
        <w:rPr>
          <w:rFonts w:ascii="Calibri" w:hAnsi="Calibri"/>
          <w:sz w:val="22"/>
          <w:szCs w:val="22"/>
        </w:rPr>
        <w:t xml:space="preserve"> provision of shore based Automatic Identification System (AIS), December 2012.</w:t>
      </w:r>
    </w:p>
    <w:p w14:paraId="69535234" w14:textId="77777777" w:rsidR="00453C4C" w:rsidRDefault="005A6489">
      <w:pPr>
        <w:pStyle w:val="References"/>
        <w:numPr>
          <w:ilvl w:val="0"/>
          <w:numId w:val="29"/>
        </w:numPr>
        <w:tabs>
          <w:tab w:val="clear" w:pos="0"/>
          <w:tab w:val="left" w:pos="567"/>
        </w:tabs>
        <w:spacing w:line="240" w:lineRule="auto"/>
        <w:jc w:val="both"/>
        <w:rPr>
          <w:rFonts w:ascii="Calibri" w:hAnsi="Calibri"/>
          <w:sz w:val="22"/>
          <w:szCs w:val="22"/>
        </w:rPr>
      </w:pPr>
      <w:r>
        <w:rPr>
          <w:rFonts w:ascii="Calibri" w:hAnsi="Calibri"/>
          <w:sz w:val="22"/>
          <w:szCs w:val="22"/>
        </w:rPr>
        <w:t>IALA G1062, Establishment of AIS as an Aid to Navigation introduces the implementation and application of AIS AtoN, December 2008.</w:t>
      </w:r>
    </w:p>
    <w:p w14:paraId="3C859086" w14:textId="77777777" w:rsidR="00453C4C" w:rsidRDefault="005A6489">
      <w:pPr>
        <w:pStyle w:val="Reference"/>
        <w:rPr>
          <w:lang w:eastAsia="de-DE"/>
        </w:rPr>
      </w:pPr>
      <w:r>
        <w:rPr>
          <w:rFonts w:ascii="Calibri" w:hAnsi="Calibri"/>
          <w:szCs w:val="22"/>
        </w:rPr>
        <w:t>IALA R1007, The VHF Data Exchange System (VDES) for shore infrastructure, June 2024</w:t>
      </w:r>
      <w:r>
        <w:rPr>
          <w:rFonts w:ascii="Calibri" w:hAnsi="Calibri" w:hint="eastAsia"/>
          <w:lang w:eastAsia="zh-CN"/>
        </w:rPr>
        <w:t>.</w:t>
      </w:r>
    </w:p>
    <w:p w14:paraId="6B063347" w14:textId="77777777" w:rsidR="00453C4C" w:rsidRDefault="005A6489">
      <w:pPr>
        <w:pStyle w:val="Heading1"/>
      </w:pPr>
      <w:r>
        <w:t>Action requested of the Committee</w:t>
      </w:r>
    </w:p>
    <w:p w14:paraId="67EA1963" w14:textId="5AE29014" w:rsidR="00453C4C" w:rsidRDefault="005A6489">
      <w:pPr>
        <w:pStyle w:val="BodyText"/>
        <w:rPr>
          <w:rFonts w:ascii="Calibri" w:hAnsi="Calibri"/>
        </w:rPr>
      </w:pPr>
      <w:r>
        <w:rPr>
          <w:rFonts w:ascii="Calibri" w:hAnsi="Calibri"/>
        </w:rPr>
        <w:t>The Committee is requested to consider the</w:t>
      </w:r>
      <w:r w:rsidR="00904068">
        <w:rPr>
          <w:rFonts w:ascii="Calibri" w:eastAsia="SimSun" w:hAnsi="Calibri" w:hint="eastAsia"/>
          <w:lang w:eastAsia="zh-CN"/>
        </w:rPr>
        <w:t xml:space="preserve"> draft revised R0144</w:t>
      </w:r>
      <w:r>
        <w:rPr>
          <w:rFonts w:ascii="Calibri" w:hAnsi="Calibri"/>
        </w:rPr>
        <w:t xml:space="preserve"> in </w:t>
      </w:r>
      <w:proofErr w:type="gramStart"/>
      <w:r>
        <w:rPr>
          <w:rFonts w:ascii="Calibri" w:hAnsi="Calibri"/>
        </w:rPr>
        <w:t>Annex, and</w:t>
      </w:r>
      <w:proofErr w:type="gramEnd"/>
      <w:r>
        <w:rPr>
          <w:rFonts w:ascii="Calibri" w:hAnsi="Calibri"/>
        </w:rPr>
        <w:t xml:space="preserve"> take action</w:t>
      </w:r>
      <w:r w:rsidR="001647B7">
        <w:rPr>
          <w:rFonts w:ascii="Calibri" w:eastAsia="SimSun" w:hAnsi="Calibri" w:hint="eastAsia"/>
          <w:lang w:eastAsia="zh-CN"/>
        </w:rPr>
        <w:t>s</w:t>
      </w:r>
      <w:r>
        <w:rPr>
          <w:rFonts w:ascii="Calibri" w:hAnsi="Calibri"/>
        </w:rPr>
        <w:t xml:space="preserve"> as appropriate.</w:t>
      </w:r>
    </w:p>
    <w:p w14:paraId="1ADCC8B4" w14:textId="77777777" w:rsidR="00453C4C" w:rsidRDefault="00453C4C">
      <w:pPr>
        <w:pStyle w:val="Annex"/>
        <w:numPr>
          <w:ilvl w:val="0"/>
          <w:numId w:val="0"/>
        </w:numPr>
        <w:sectPr w:rsidR="00453C4C">
          <w:headerReference w:type="even" r:id="rId11"/>
          <w:headerReference w:type="default" r:id="rId12"/>
          <w:footerReference w:type="even" r:id="rId13"/>
          <w:footerReference w:type="default" r:id="rId14"/>
          <w:headerReference w:type="first" r:id="rId15"/>
          <w:footerReference w:type="first" r:id="rId16"/>
          <w:pgSz w:w="11906" w:h="16838"/>
          <w:pgMar w:top="1733" w:right="794" w:bottom="567" w:left="907" w:header="564" w:footer="611" w:gutter="0"/>
          <w:cols w:space="708"/>
          <w:titlePg/>
          <w:docGrid w:linePitch="360"/>
        </w:sectPr>
      </w:pPr>
    </w:p>
    <w:p w14:paraId="230C5DC9" w14:textId="77777777" w:rsidR="00453C4C" w:rsidRDefault="005A6489">
      <w:pPr>
        <w:pStyle w:val="Annex"/>
        <w:numPr>
          <w:ilvl w:val="0"/>
          <w:numId w:val="0"/>
        </w:numPr>
        <w:ind w:left="851" w:hanging="851"/>
      </w:pPr>
      <w:r>
        <w:lastRenderedPageBreak/>
        <w:t>Annex</w:t>
      </w:r>
    </w:p>
    <w:p w14:paraId="2C76AAEF" w14:textId="77777777" w:rsidR="00453C4C" w:rsidRDefault="00453C4C">
      <w:pPr>
        <w:rPr>
          <w:sz w:val="21"/>
          <w:lang w:eastAsia="zh-CN"/>
        </w:rPr>
      </w:pPr>
    </w:p>
    <w:p w14:paraId="5F884E2A" w14:textId="77777777" w:rsidR="00453C4C" w:rsidRDefault="00453C4C">
      <w:pPr>
        <w:spacing w:line="241" w:lineRule="auto"/>
        <w:rPr>
          <w:sz w:val="21"/>
          <w:lang w:eastAsia="zh-CN"/>
        </w:rPr>
      </w:pPr>
    </w:p>
    <w:p w14:paraId="0B2B9C12" w14:textId="77777777" w:rsidR="00453C4C" w:rsidRDefault="00453C4C">
      <w:pPr>
        <w:spacing w:line="241" w:lineRule="auto"/>
        <w:rPr>
          <w:sz w:val="21"/>
          <w:lang w:eastAsia="zh-CN"/>
        </w:rPr>
      </w:pPr>
    </w:p>
    <w:p w14:paraId="230F06DA" w14:textId="77777777" w:rsidR="00453C4C" w:rsidRDefault="00453C4C">
      <w:pPr>
        <w:spacing w:line="241" w:lineRule="auto"/>
        <w:rPr>
          <w:sz w:val="21"/>
          <w:lang w:eastAsia="zh-CN"/>
        </w:rPr>
      </w:pPr>
    </w:p>
    <w:p w14:paraId="1286A866" w14:textId="77777777" w:rsidR="00453C4C" w:rsidRDefault="00453C4C">
      <w:pPr>
        <w:spacing w:line="241" w:lineRule="auto"/>
        <w:rPr>
          <w:sz w:val="21"/>
          <w:lang w:eastAsia="zh-CN"/>
        </w:rPr>
      </w:pPr>
    </w:p>
    <w:p w14:paraId="52F7044E" w14:textId="77777777" w:rsidR="00453C4C" w:rsidRDefault="00453C4C">
      <w:pPr>
        <w:spacing w:line="241" w:lineRule="auto"/>
        <w:rPr>
          <w:sz w:val="21"/>
          <w:lang w:eastAsia="zh-CN"/>
        </w:rPr>
      </w:pPr>
    </w:p>
    <w:p w14:paraId="696D0777" w14:textId="77777777" w:rsidR="00453C4C" w:rsidRDefault="00453C4C">
      <w:pPr>
        <w:spacing w:line="241" w:lineRule="auto"/>
        <w:rPr>
          <w:sz w:val="21"/>
          <w:lang w:eastAsia="zh-CN"/>
        </w:rPr>
      </w:pPr>
    </w:p>
    <w:tbl>
      <w:tblPr>
        <w:tblStyle w:val="10"/>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9"/>
      </w:tblGrid>
      <w:tr w:rsidR="00453C4C" w14:paraId="3FEF339F" w14:textId="77777777">
        <w:trPr>
          <w:trHeight w:hRule="exact" w:val="2948"/>
        </w:trPr>
        <w:tc>
          <w:tcPr>
            <w:tcW w:w="11185" w:type="dxa"/>
            <w:shd w:val="clear" w:color="auto" w:fill="83D0F5"/>
          </w:tcPr>
          <w:p w14:paraId="16C445FC" w14:textId="77777777" w:rsidR="00453C4C" w:rsidRDefault="005A6489">
            <w:pPr>
              <w:spacing w:line="500" w:lineRule="exact"/>
              <w:ind w:left="907" w:right="907"/>
              <w:rPr>
                <w:b/>
                <w:caps/>
                <w:color w:val="FFFFFF" w:themeColor="background1"/>
                <w:sz w:val="50"/>
                <w:szCs w:val="50"/>
              </w:rPr>
            </w:pPr>
            <w:r>
              <w:rPr>
                <w:b/>
                <w:caps/>
                <w:color w:val="FFFFFF" w:themeColor="background1"/>
                <w:sz w:val="50"/>
                <w:szCs w:val="50"/>
              </w:rPr>
              <w:t xml:space="preserve">IALA Recommendation </w:t>
            </w:r>
          </w:p>
          <w:p w14:paraId="02BDA1A7" w14:textId="77777777" w:rsidR="00453C4C" w:rsidRDefault="005A6489">
            <w:pPr>
              <w:spacing w:line="500" w:lineRule="exact"/>
              <w:ind w:left="907" w:right="907"/>
              <w:rPr>
                <w:b/>
                <w:caps/>
                <w:color w:val="FFFFFF" w:themeColor="background1"/>
                <w:sz w:val="50"/>
                <w:szCs w:val="50"/>
              </w:rPr>
            </w:pPr>
            <w:r>
              <w:rPr>
                <w:b/>
                <w:caps/>
                <w:color w:val="FFFFFF" w:themeColor="background1"/>
                <w:sz w:val="50"/>
                <w:szCs w:val="50"/>
              </w:rPr>
              <w:t>(Normative)</w:t>
            </w:r>
          </w:p>
        </w:tc>
      </w:tr>
    </w:tbl>
    <w:p w14:paraId="569C3E31" w14:textId="77777777" w:rsidR="00453C4C" w:rsidRDefault="00453C4C"/>
    <w:p w14:paraId="430AD011" w14:textId="77777777" w:rsidR="00453C4C" w:rsidRDefault="00453C4C">
      <w:pPr>
        <w:topLinePunct/>
        <w:spacing w:after="120" w:line="240" w:lineRule="auto"/>
        <w:jc w:val="both"/>
        <w:rPr>
          <w:rFonts w:ascii="Calibri" w:eastAsia="SimSun" w:hAnsi="Calibri" w:cs="Calibri"/>
          <w:sz w:val="22"/>
          <w:lang w:val="en-US" w:eastAsia="zh-CN"/>
        </w:rPr>
      </w:pPr>
    </w:p>
    <w:p w14:paraId="10DCF618" w14:textId="77777777" w:rsidR="00453C4C" w:rsidRDefault="005A6489">
      <w:pPr>
        <w:rPr>
          <w:caps/>
          <w:color w:val="00558C"/>
          <w:sz w:val="50"/>
        </w:rPr>
      </w:pPr>
      <w:r>
        <w:rPr>
          <w:caps/>
          <w:color w:val="00558C"/>
          <w:sz w:val="50"/>
        </w:rPr>
        <w:t>R0144 (E-NAV-144)</w:t>
      </w:r>
    </w:p>
    <w:p w14:paraId="07D9A900" w14:textId="77777777" w:rsidR="00453C4C" w:rsidRDefault="005A6489">
      <w:pPr>
        <w:spacing w:line="500" w:lineRule="exact"/>
        <w:rPr>
          <w:caps/>
          <w:color w:val="00558C"/>
          <w:sz w:val="50"/>
          <w:szCs w:val="50"/>
        </w:rPr>
      </w:pPr>
      <w:r>
        <w:rPr>
          <w:caps/>
          <w:color w:val="00558C"/>
          <w:sz w:val="50"/>
          <w:szCs w:val="50"/>
        </w:rPr>
        <w:t>HARMONIZED IMPLEMENTATION OF APPLICATION SPECIFIC MESSAGES (ASM)</w:t>
      </w:r>
    </w:p>
    <w:p w14:paraId="443513E8" w14:textId="77777777" w:rsidR="00453C4C" w:rsidRDefault="00453C4C">
      <w:pPr>
        <w:topLinePunct/>
        <w:spacing w:after="120" w:line="240" w:lineRule="auto"/>
        <w:jc w:val="both"/>
        <w:rPr>
          <w:rFonts w:ascii="Calibri" w:eastAsia="SimSun" w:hAnsi="Calibri" w:cs="Calibri"/>
          <w:sz w:val="22"/>
          <w:lang w:val="en-US" w:eastAsia="zh-CN"/>
        </w:rPr>
      </w:pPr>
    </w:p>
    <w:p w14:paraId="434979E2" w14:textId="77777777" w:rsidR="00453C4C" w:rsidRDefault="00453C4C">
      <w:pPr>
        <w:topLinePunct/>
        <w:spacing w:after="120" w:line="240" w:lineRule="auto"/>
        <w:jc w:val="both"/>
        <w:rPr>
          <w:rFonts w:ascii="Calibri" w:eastAsia="SimSun" w:hAnsi="Calibri" w:cs="Calibri"/>
          <w:sz w:val="22"/>
          <w:lang w:val="en-US" w:eastAsia="zh-CN"/>
        </w:rPr>
      </w:pPr>
    </w:p>
    <w:p w14:paraId="74D59B54" w14:textId="77777777" w:rsidR="00453C4C" w:rsidRDefault="00453C4C">
      <w:pPr>
        <w:topLinePunct/>
        <w:spacing w:after="120" w:line="240" w:lineRule="auto"/>
        <w:jc w:val="both"/>
        <w:rPr>
          <w:rFonts w:ascii="Calibri" w:eastAsia="SimSun" w:hAnsi="Calibri" w:cs="Calibri"/>
          <w:sz w:val="22"/>
          <w:lang w:val="en-US" w:eastAsia="zh-CN"/>
        </w:rPr>
      </w:pPr>
    </w:p>
    <w:p w14:paraId="41B4E99D" w14:textId="77777777" w:rsidR="00453C4C" w:rsidRDefault="00453C4C">
      <w:pPr>
        <w:topLinePunct/>
        <w:spacing w:after="120" w:line="240" w:lineRule="auto"/>
        <w:jc w:val="both"/>
        <w:rPr>
          <w:rFonts w:ascii="Calibri" w:eastAsia="SimSun" w:hAnsi="Calibri" w:cs="Calibri"/>
          <w:sz w:val="22"/>
          <w:lang w:val="en-US" w:eastAsia="zh-CN"/>
        </w:rPr>
      </w:pPr>
    </w:p>
    <w:p w14:paraId="54730EDD" w14:textId="77777777" w:rsidR="00453C4C" w:rsidRDefault="00453C4C">
      <w:pPr>
        <w:topLinePunct/>
        <w:spacing w:after="120" w:line="240" w:lineRule="auto"/>
        <w:jc w:val="both"/>
        <w:rPr>
          <w:rFonts w:ascii="Calibri" w:eastAsia="SimSun" w:hAnsi="Calibri" w:cs="Calibri"/>
          <w:sz w:val="22"/>
          <w:lang w:val="en-US" w:eastAsia="zh-CN"/>
        </w:rPr>
      </w:pPr>
    </w:p>
    <w:p w14:paraId="5D0E2487" w14:textId="77777777" w:rsidR="00453C4C" w:rsidRDefault="00453C4C">
      <w:pPr>
        <w:topLinePunct/>
        <w:spacing w:after="120" w:line="240" w:lineRule="auto"/>
        <w:jc w:val="both"/>
        <w:rPr>
          <w:rFonts w:ascii="Calibri" w:eastAsia="SimSun" w:hAnsi="Calibri" w:cs="Calibri"/>
          <w:sz w:val="22"/>
          <w:lang w:val="en-US" w:eastAsia="zh-CN"/>
        </w:rPr>
      </w:pPr>
    </w:p>
    <w:p w14:paraId="029C2CA2" w14:textId="77777777" w:rsidR="00453C4C" w:rsidRDefault="00453C4C">
      <w:pPr>
        <w:topLinePunct/>
        <w:spacing w:after="120" w:line="240" w:lineRule="auto"/>
        <w:jc w:val="both"/>
        <w:rPr>
          <w:rFonts w:ascii="Calibri" w:eastAsia="SimSun" w:hAnsi="Calibri" w:cs="Calibri"/>
          <w:sz w:val="22"/>
          <w:lang w:val="en-US" w:eastAsia="zh-CN"/>
        </w:rPr>
      </w:pPr>
    </w:p>
    <w:p w14:paraId="3C68F14F" w14:textId="77777777" w:rsidR="00453C4C" w:rsidRDefault="00453C4C">
      <w:pPr>
        <w:topLinePunct/>
        <w:spacing w:after="120" w:line="240" w:lineRule="auto"/>
        <w:jc w:val="both"/>
        <w:rPr>
          <w:rFonts w:ascii="Calibri" w:eastAsia="SimSun" w:hAnsi="Calibri" w:cs="Calibri"/>
          <w:sz w:val="22"/>
          <w:lang w:val="en-US" w:eastAsia="zh-CN"/>
        </w:rPr>
      </w:pPr>
    </w:p>
    <w:p w14:paraId="20FE2EDB" w14:textId="77777777" w:rsidR="00453C4C" w:rsidRDefault="00453C4C">
      <w:pPr>
        <w:topLinePunct/>
        <w:spacing w:after="120" w:line="240" w:lineRule="auto"/>
        <w:jc w:val="both"/>
        <w:rPr>
          <w:rFonts w:ascii="Calibri" w:eastAsia="SimSun" w:hAnsi="Calibri" w:cs="Calibri"/>
          <w:sz w:val="22"/>
          <w:lang w:val="en-US" w:eastAsia="zh-CN"/>
        </w:rPr>
      </w:pPr>
    </w:p>
    <w:p w14:paraId="52585928" w14:textId="77777777" w:rsidR="00453C4C" w:rsidRDefault="00453C4C">
      <w:pPr>
        <w:topLinePunct/>
        <w:spacing w:after="120" w:line="240" w:lineRule="auto"/>
        <w:jc w:val="both"/>
        <w:rPr>
          <w:rFonts w:ascii="Calibri" w:eastAsia="SimSun" w:hAnsi="Calibri" w:cs="Calibri"/>
          <w:sz w:val="22"/>
          <w:lang w:val="en-US" w:eastAsia="zh-CN"/>
        </w:rPr>
      </w:pPr>
    </w:p>
    <w:p w14:paraId="226125F4" w14:textId="77777777" w:rsidR="00453C4C" w:rsidRDefault="005A6489">
      <w:pPr>
        <w:rPr>
          <w:b/>
          <w:color w:val="4F81BD" w:themeColor="accent1"/>
          <w:sz w:val="50"/>
          <w:szCs w:val="50"/>
        </w:rPr>
      </w:pPr>
      <w:r>
        <w:rPr>
          <w:b/>
          <w:color w:val="4F81BD" w:themeColor="accent1"/>
          <w:sz w:val="50"/>
          <w:szCs w:val="50"/>
        </w:rPr>
        <w:t>Edition 1.1</w:t>
      </w:r>
    </w:p>
    <w:p w14:paraId="03F9D3FE" w14:textId="77777777" w:rsidR="00453C4C" w:rsidRDefault="005A6489">
      <w:pPr>
        <w:rPr>
          <w:b/>
          <w:color w:val="00558C"/>
          <w:sz w:val="28"/>
        </w:rPr>
      </w:pPr>
      <w:r>
        <w:rPr>
          <w:b/>
          <w:color w:val="00558C"/>
          <w:sz w:val="28"/>
        </w:rPr>
        <w:t>June 2011</w:t>
      </w:r>
    </w:p>
    <w:p w14:paraId="22465C4A" w14:textId="77777777" w:rsidR="00453C4C" w:rsidRDefault="00453C4C"/>
    <w:p w14:paraId="004F5263" w14:textId="77777777" w:rsidR="00453C4C" w:rsidRDefault="005A6489">
      <w:pPr>
        <w:rPr>
          <w:b/>
          <w:color w:val="00558C"/>
          <w:sz w:val="28"/>
        </w:rPr>
        <w:sectPr w:rsidR="00453C4C">
          <w:headerReference w:type="default" r:id="rId17"/>
          <w:footerReference w:type="default" r:id="rId18"/>
          <w:pgSz w:w="11909" w:h="16836"/>
          <w:pgMar w:top="567" w:right="1276" w:bottom="2506" w:left="1276" w:header="567" w:footer="567" w:gutter="0"/>
          <w:cols w:space="720"/>
          <w:docGrid w:linePitch="299"/>
        </w:sectPr>
      </w:pPr>
      <w:r>
        <w:rPr>
          <w:b/>
          <w:color w:val="00558C"/>
          <w:sz w:val="28"/>
        </w:rPr>
        <w:t>urn:mrn:iala:pub:r0144:ed1.1</w:t>
      </w:r>
    </w:p>
    <w:p w14:paraId="7E1848B9" w14:textId="77777777" w:rsidR="00453C4C" w:rsidRDefault="005A6489">
      <w:pPr>
        <w:topLinePunct/>
        <w:spacing w:after="120" w:line="240" w:lineRule="auto"/>
        <w:jc w:val="both"/>
        <w:rPr>
          <w:rFonts w:ascii="Calibri" w:eastAsia="SimSun" w:hAnsi="Calibri" w:cs="Calibri"/>
          <w:sz w:val="22"/>
          <w:lang w:val="en-US" w:eastAsia="zh-CN"/>
        </w:rPr>
      </w:pPr>
      <w:r>
        <w:rPr>
          <w:rFonts w:ascii="Calibri" w:eastAsia="SimSun" w:hAnsi="Calibri" w:cs="Calibri"/>
          <w:sz w:val="22"/>
          <w:lang w:val="en-US" w:eastAsia="zh-CN"/>
        </w:rPr>
        <w:lastRenderedPageBreak/>
        <w:t>Revisions to this document are to be noted in the table prior to the issue of a revised document.</w:t>
      </w:r>
    </w:p>
    <w:tbl>
      <w:tblPr>
        <w:tblStyle w:val="TableNormal1"/>
        <w:tblW w:w="10348"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5"/>
        <w:gridCol w:w="4964"/>
        <w:gridCol w:w="2979"/>
      </w:tblGrid>
      <w:tr w:rsidR="00453C4C" w14:paraId="09A06C16" w14:textId="77777777">
        <w:trPr>
          <w:trHeight w:val="372"/>
        </w:trPr>
        <w:tc>
          <w:tcPr>
            <w:tcW w:w="2404" w:type="dxa"/>
          </w:tcPr>
          <w:p w14:paraId="04AADA39" w14:textId="77777777" w:rsidR="00453C4C" w:rsidRDefault="005A6489">
            <w:pPr>
              <w:spacing w:before="60" w:after="60"/>
              <w:ind w:left="113" w:right="113"/>
              <w:rPr>
                <w:rFonts w:eastAsiaTheme="minorEastAsia"/>
                <w:b/>
                <w:color w:val="00558C"/>
                <w:sz w:val="20"/>
              </w:rPr>
            </w:pPr>
            <w:r>
              <w:rPr>
                <w:rFonts w:eastAsiaTheme="minorEastAsia"/>
                <w:b/>
                <w:color w:val="00558C"/>
                <w:sz w:val="20"/>
              </w:rPr>
              <w:t>Date</w:t>
            </w:r>
          </w:p>
        </w:tc>
        <w:tc>
          <w:tcPr>
            <w:tcW w:w="4961" w:type="dxa"/>
          </w:tcPr>
          <w:p w14:paraId="298265B2" w14:textId="77777777" w:rsidR="00453C4C" w:rsidRDefault="005A6489">
            <w:pPr>
              <w:spacing w:before="60" w:after="60"/>
              <w:ind w:left="113" w:right="113"/>
              <w:rPr>
                <w:rFonts w:eastAsiaTheme="minorEastAsia"/>
                <w:b/>
                <w:color w:val="00558C"/>
                <w:sz w:val="20"/>
              </w:rPr>
            </w:pPr>
            <w:r>
              <w:rPr>
                <w:rFonts w:eastAsiaTheme="minorEastAsia"/>
                <w:b/>
                <w:color w:val="00558C"/>
                <w:sz w:val="20"/>
              </w:rPr>
              <w:t>Details</w:t>
            </w:r>
          </w:p>
        </w:tc>
        <w:tc>
          <w:tcPr>
            <w:tcW w:w="2977" w:type="dxa"/>
          </w:tcPr>
          <w:p w14:paraId="0A841EDB" w14:textId="77777777" w:rsidR="00453C4C" w:rsidRDefault="005A6489">
            <w:pPr>
              <w:spacing w:before="60" w:after="60"/>
              <w:ind w:left="113" w:right="113"/>
              <w:rPr>
                <w:rFonts w:eastAsiaTheme="minorEastAsia"/>
                <w:b/>
                <w:color w:val="00558C"/>
                <w:sz w:val="20"/>
              </w:rPr>
            </w:pPr>
            <w:r>
              <w:rPr>
                <w:rFonts w:eastAsiaTheme="minorEastAsia"/>
                <w:b/>
                <w:color w:val="00558C"/>
                <w:sz w:val="20"/>
              </w:rPr>
              <w:t>Approval</w:t>
            </w:r>
          </w:p>
        </w:tc>
      </w:tr>
      <w:tr w:rsidR="00453C4C" w14:paraId="21C81737" w14:textId="77777777">
        <w:trPr>
          <w:trHeight w:val="851"/>
        </w:trPr>
        <w:tc>
          <w:tcPr>
            <w:tcW w:w="2404" w:type="dxa"/>
            <w:vAlign w:val="center"/>
          </w:tcPr>
          <w:p w14:paraId="6A5F4821" w14:textId="77777777" w:rsidR="00453C4C" w:rsidRDefault="005A6489">
            <w:pPr>
              <w:spacing w:before="60" w:after="60"/>
              <w:ind w:left="113" w:right="113"/>
              <w:rPr>
                <w:color w:val="000000" w:themeColor="text1"/>
                <w:sz w:val="20"/>
              </w:rPr>
            </w:pPr>
            <w:r>
              <w:rPr>
                <w:color w:val="000000" w:themeColor="text1"/>
                <w:sz w:val="20"/>
              </w:rPr>
              <w:t>June 2011</w:t>
            </w:r>
          </w:p>
        </w:tc>
        <w:tc>
          <w:tcPr>
            <w:tcW w:w="4961" w:type="dxa"/>
            <w:vAlign w:val="center"/>
          </w:tcPr>
          <w:p w14:paraId="645F0668" w14:textId="77777777" w:rsidR="00453C4C" w:rsidRDefault="005A6489">
            <w:pPr>
              <w:spacing w:before="60" w:after="60"/>
              <w:ind w:left="113" w:right="113"/>
              <w:rPr>
                <w:color w:val="000000" w:themeColor="text1"/>
                <w:sz w:val="20"/>
              </w:rPr>
            </w:pPr>
            <w:r>
              <w:rPr>
                <w:color w:val="000000" w:themeColor="text1"/>
                <w:sz w:val="20"/>
              </w:rPr>
              <w:t>1st issue</w:t>
            </w:r>
          </w:p>
        </w:tc>
        <w:tc>
          <w:tcPr>
            <w:tcW w:w="2977" w:type="dxa"/>
            <w:vAlign w:val="center"/>
          </w:tcPr>
          <w:p w14:paraId="2C85BD9E" w14:textId="77777777" w:rsidR="00453C4C" w:rsidRDefault="00453C4C">
            <w:pPr>
              <w:spacing w:before="60" w:after="60"/>
              <w:ind w:left="113" w:right="113"/>
              <w:rPr>
                <w:color w:val="000000" w:themeColor="text1"/>
                <w:sz w:val="20"/>
              </w:rPr>
            </w:pPr>
          </w:p>
        </w:tc>
      </w:tr>
      <w:tr w:rsidR="00453C4C" w14:paraId="78733E67" w14:textId="77777777">
        <w:trPr>
          <w:trHeight w:val="851"/>
        </w:trPr>
        <w:tc>
          <w:tcPr>
            <w:tcW w:w="2404" w:type="dxa"/>
            <w:vAlign w:val="center"/>
          </w:tcPr>
          <w:p w14:paraId="142F5108" w14:textId="77777777" w:rsidR="00453C4C" w:rsidRDefault="005A6489">
            <w:pPr>
              <w:spacing w:before="60" w:after="60"/>
              <w:ind w:left="113" w:right="113"/>
              <w:rPr>
                <w:color w:val="000000" w:themeColor="text1"/>
                <w:sz w:val="20"/>
              </w:rPr>
            </w:pPr>
            <w:r>
              <w:rPr>
                <w:color w:val="000000" w:themeColor="text1"/>
                <w:sz w:val="20"/>
              </w:rPr>
              <w:t>September 2020</w:t>
            </w:r>
          </w:p>
        </w:tc>
        <w:tc>
          <w:tcPr>
            <w:tcW w:w="4961" w:type="dxa"/>
            <w:vAlign w:val="center"/>
          </w:tcPr>
          <w:p w14:paraId="76444E49" w14:textId="77777777" w:rsidR="00453C4C" w:rsidRDefault="005A6489">
            <w:pPr>
              <w:spacing w:before="60" w:after="60"/>
              <w:ind w:left="113" w:right="113"/>
              <w:rPr>
                <w:color w:val="000000" w:themeColor="text1"/>
                <w:sz w:val="20"/>
              </w:rPr>
            </w:pPr>
            <w:r>
              <w:rPr>
                <w:color w:val="000000" w:themeColor="text1"/>
                <w:sz w:val="20"/>
              </w:rPr>
              <w:t>Edition 1.1 Editorial corrections.</w:t>
            </w:r>
          </w:p>
        </w:tc>
        <w:tc>
          <w:tcPr>
            <w:tcW w:w="2977" w:type="dxa"/>
            <w:vAlign w:val="center"/>
          </w:tcPr>
          <w:p w14:paraId="357C3112" w14:textId="77777777" w:rsidR="00453C4C" w:rsidRDefault="00453C4C">
            <w:pPr>
              <w:spacing w:before="60" w:after="60"/>
              <w:ind w:left="113" w:right="113"/>
              <w:rPr>
                <w:color w:val="000000" w:themeColor="text1"/>
                <w:sz w:val="20"/>
              </w:rPr>
            </w:pPr>
          </w:p>
        </w:tc>
      </w:tr>
      <w:tr w:rsidR="00453C4C" w14:paraId="5E7724B4" w14:textId="77777777">
        <w:trPr>
          <w:trHeight w:val="854"/>
        </w:trPr>
        <w:tc>
          <w:tcPr>
            <w:tcW w:w="2404" w:type="dxa"/>
          </w:tcPr>
          <w:p w14:paraId="782DDE77" w14:textId="77777777" w:rsidR="00453C4C" w:rsidRDefault="00453C4C">
            <w:pPr>
              <w:rPr>
                <w:rFonts w:ascii="Arial" w:eastAsia="Arial" w:hAnsi="Arial" w:cs="Arial"/>
                <w:sz w:val="21"/>
                <w:szCs w:val="21"/>
                <w:lang w:val="en-US"/>
              </w:rPr>
            </w:pPr>
          </w:p>
        </w:tc>
        <w:tc>
          <w:tcPr>
            <w:tcW w:w="4961" w:type="dxa"/>
          </w:tcPr>
          <w:p w14:paraId="12BC6E8C" w14:textId="77777777" w:rsidR="00453C4C" w:rsidRDefault="00453C4C">
            <w:pPr>
              <w:rPr>
                <w:rFonts w:ascii="Arial" w:eastAsia="Arial" w:hAnsi="Arial" w:cs="Arial"/>
                <w:sz w:val="21"/>
                <w:szCs w:val="21"/>
                <w:lang w:val="en-US"/>
              </w:rPr>
            </w:pPr>
          </w:p>
        </w:tc>
        <w:tc>
          <w:tcPr>
            <w:tcW w:w="2977" w:type="dxa"/>
          </w:tcPr>
          <w:p w14:paraId="61E9B950" w14:textId="77777777" w:rsidR="00453C4C" w:rsidRDefault="00453C4C">
            <w:pPr>
              <w:rPr>
                <w:rFonts w:ascii="Arial" w:eastAsia="Arial" w:hAnsi="Arial" w:cs="Arial"/>
                <w:sz w:val="21"/>
                <w:szCs w:val="21"/>
                <w:lang w:val="en-US"/>
              </w:rPr>
            </w:pPr>
          </w:p>
        </w:tc>
      </w:tr>
      <w:tr w:rsidR="00453C4C" w14:paraId="4FA56E6D" w14:textId="77777777">
        <w:trPr>
          <w:trHeight w:val="854"/>
        </w:trPr>
        <w:tc>
          <w:tcPr>
            <w:tcW w:w="2404" w:type="dxa"/>
          </w:tcPr>
          <w:p w14:paraId="1BC7E3C9" w14:textId="77777777" w:rsidR="00453C4C" w:rsidRDefault="00453C4C">
            <w:pPr>
              <w:rPr>
                <w:rFonts w:ascii="Arial" w:eastAsia="Arial" w:hAnsi="Arial" w:cs="Arial"/>
                <w:sz w:val="21"/>
                <w:szCs w:val="21"/>
                <w:lang w:val="en-US"/>
              </w:rPr>
            </w:pPr>
          </w:p>
        </w:tc>
        <w:tc>
          <w:tcPr>
            <w:tcW w:w="4961" w:type="dxa"/>
          </w:tcPr>
          <w:p w14:paraId="5E7A5A0E" w14:textId="77777777" w:rsidR="00453C4C" w:rsidRDefault="00453C4C">
            <w:pPr>
              <w:rPr>
                <w:rFonts w:ascii="Arial" w:eastAsia="Arial" w:hAnsi="Arial" w:cs="Arial"/>
                <w:sz w:val="21"/>
                <w:szCs w:val="21"/>
                <w:lang w:val="en-US"/>
              </w:rPr>
            </w:pPr>
          </w:p>
        </w:tc>
        <w:tc>
          <w:tcPr>
            <w:tcW w:w="2977" w:type="dxa"/>
          </w:tcPr>
          <w:p w14:paraId="16DDA23B" w14:textId="77777777" w:rsidR="00453C4C" w:rsidRDefault="00453C4C">
            <w:pPr>
              <w:rPr>
                <w:rFonts w:ascii="Arial" w:eastAsia="Arial" w:hAnsi="Arial" w:cs="Arial"/>
                <w:sz w:val="21"/>
                <w:szCs w:val="21"/>
                <w:lang w:val="en-US"/>
              </w:rPr>
            </w:pPr>
          </w:p>
        </w:tc>
      </w:tr>
      <w:tr w:rsidR="00453C4C" w14:paraId="656047C8" w14:textId="77777777">
        <w:trPr>
          <w:trHeight w:val="858"/>
        </w:trPr>
        <w:tc>
          <w:tcPr>
            <w:tcW w:w="2404" w:type="dxa"/>
          </w:tcPr>
          <w:p w14:paraId="188A1FE5" w14:textId="77777777" w:rsidR="00453C4C" w:rsidRDefault="00453C4C">
            <w:pPr>
              <w:rPr>
                <w:rFonts w:ascii="Arial" w:eastAsia="Arial" w:hAnsi="Arial" w:cs="Arial"/>
                <w:sz w:val="21"/>
                <w:szCs w:val="21"/>
                <w:lang w:val="en-US"/>
              </w:rPr>
            </w:pPr>
          </w:p>
        </w:tc>
        <w:tc>
          <w:tcPr>
            <w:tcW w:w="4961" w:type="dxa"/>
          </w:tcPr>
          <w:p w14:paraId="05F654EF" w14:textId="77777777" w:rsidR="00453C4C" w:rsidRDefault="00453C4C">
            <w:pPr>
              <w:rPr>
                <w:rFonts w:ascii="Arial" w:eastAsia="Arial" w:hAnsi="Arial" w:cs="Arial"/>
                <w:sz w:val="21"/>
                <w:szCs w:val="21"/>
                <w:lang w:val="en-US"/>
              </w:rPr>
            </w:pPr>
          </w:p>
        </w:tc>
        <w:tc>
          <w:tcPr>
            <w:tcW w:w="2977" w:type="dxa"/>
          </w:tcPr>
          <w:p w14:paraId="562505E7" w14:textId="77777777" w:rsidR="00453C4C" w:rsidRDefault="00453C4C">
            <w:pPr>
              <w:rPr>
                <w:rFonts w:ascii="Arial" w:eastAsia="Arial" w:hAnsi="Arial" w:cs="Arial"/>
                <w:sz w:val="21"/>
                <w:szCs w:val="21"/>
                <w:lang w:val="en-US"/>
              </w:rPr>
            </w:pPr>
          </w:p>
        </w:tc>
      </w:tr>
      <w:tr w:rsidR="00453C4C" w14:paraId="744AD35B" w14:textId="77777777">
        <w:trPr>
          <w:trHeight w:val="854"/>
        </w:trPr>
        <w:tc>
          <w:tcPr>
            <w:tcW w:w="2404" w:type="dxa"/>
          </w:tcPr>
          <w:p w14:paraId="39AEADD5" w14:textId="77777777" w:rsidR="00453C4C" w:rsidRDefault="00453C4C">
            <w:pPr>
              <w:rPr>
                <w:rFonts w:ascii="Arial" w:eastAsia="Arial" w:hAnsi="Arial" w:cs="Arial"/>
                <w:sz w:val="21"/>
                <w:szCs w:val="21"/>
                <w:lang w:val="en-US"/>
              </w:rPr>
            </w:pPr>
          </w:p>
        </w:tc>
        <w:tc>
          <w:tcPr>
            <w:tcW w:w="4961" w:type="dxa"/>
          </w:tcPr>
          <w:p w14:paraId="7D4F869D" w14:textId="77777777" w:rsidR="00453C4C" w:rsidRDefault="00453C4C">
            <w:pPr>
              <w:rPr>
                <w:rFonts w:ascii="Arial" w:eastAsia="Arial" w:hAnsi="Arial" w:cs="Arial"/>
                <w:sz w:val="21"/>
                <w:szCs w:val="21"/>
                <w:lang w:val="en-US"/>
              </w:rPr>
            </w:pPr>
          </w:p>
        </w:tc>
        <w:tc>
          <w:tcPr>
            <w:tcW w:w="2977" w:type="dxa"/>
          </w:tcPr>
          <w:p w14:paraId="6EEC24C0" w14:textId="77777777" w:rsidR="00453C4C" w:rsidRDefault="00453C4C">
            <w:pPr>
              <w:rPr>
                <w:rFonts w:ascii="Arial" w:eastAsia="Arial" w:hAnsi="Arial" w:cs="Arial"/>
                <w:sz w:val="21"/>
                <w:szCs w:val="21"/>
                <w:lang w:val="en-US"/>
              </w:rPr>
            </w:pPr>
          </w:p>
        </w:tc>
      </w:tr>
      <w:tr w:rsidR="00453C4C" w14:paraId="71ECFC64" w14:textId="77777777">
        <w:trPr>
          <w:trHeight w:val="858"/>
        </w:trPr>
        <w:tc>
          <w:tcPr>
            <w:tcW w:w="2404" w:type="dxa"/>
          </w:tcPr>
          <w:p w14:paraId="759B42C4" w14:textId="77777777" w:rsidR="00453C4C" w:rsidRDefault="00453C4C">
            <w:pPr>
              <w:rPr>
                <w:rFonts w:ascii="Arial" w:eastAsia="Arial" w:hAnsi="Arial" w:cs="Arial"/>
                <w:sz w:val="21"/>
                <w:szCs w:val="21"/>
                <w:lang w:val="en-US"/>
              </w:rPr>
            </w:pPr>
          </w:p>
        </w:tc>
        <w:tc>
          <w:tcPr>
            <w:tcW w:w="4961" w:type="dxa"/>
          </w:tcPr>
          <w:p w14:paraId="605D4B04" w14:textId="77777777" w:rsidR="00453C4C" w:rsidRDefault="00453C4C">
            <w:pPr>
              <w:rPr>
                <w:rFonts w:ascii="Arial" w:eastAsia="Arial" w:hAnsi="Arial" w:cs="Arial"/>
                <w:sz w:val="21"/>
                <w:szCs w:val="21"/>
                <w:lang w:val="en-US"/>
              </w:rPr>
            </w:pPr>
          </w:p>
        </w:tc>
        <w:tc>
          <w:tcPr>
            <w:tcW w:w="2977" w:type="dxa"/>
          </w:tcPr>
          <w:p w14:paraId="7613D55B" w14:textId="77777777" w:rsidR="00453C4C" w:rsidRDefault="00453C4C">
            <w:pPr>
              <w:rPr>
                <w:rFonts w:ascii="Arial" w:eastAsia="Arial" w:hAnsi="Arial" w:cs="Arial"/>
                <w:sz w:val="21"/>
                <w:szCs w:val="21"/>
                <w:lang w:val="en-US"/>
              </w:rPr>
            </w:pPr>
          </w:p>
        </w:tc>
      </w:tr>
    </w:tbl>
    <w:p w14:paraId="2B9B7DBE" w14:textId="77777777" w:rsidR="00453C4C" w:rsidRDefault="00453C4C">
      <w:pPr>
        <w:rPr>
          <w:sz w:val="21"/>
        </w:rPr>
      </w:pPr>
    </w:p>
    <w:p w14:paraId="0733ADC8" w14:textId="77777777" w:rsidR="00453C4C" w:rsidRDefault="00453C4C">
      <w:pPr>
        <w:rPr>
          <w:rFonts w:eastAsia="Arial" w:cs="Arial"/>
          <w:sz w:val="21"/>
          <w:szCs w:val="21"/>
        </w:rPr>
        <w:sectPr w:rsidR="00453C4C">
          <w:headerReference w:type="default" r:id="rId19"/>
          <w:footerReference w:type="default" r:id="rId20"/>
          <w:pgSz w:w="11909" w:h="16836"/>
          <w:pgMar w:top="567" w:right="794" w:bottom="567" w:left="907" w:header="0" w:footer="851" w:gutter="0"/>
          <w:pgNumType w:start="2"/>
          <w:cols w:space="720"/>
          <w:docGrid w:linePitch="299"/>
        </w:sectPr>
      </w:pPr>
    </w:p>
    <w:p w14:paraId="649E7745" w14:textId="77777777" w:rsidR="00453C4C" w:rsidRPr="008626D4" w:rsidRDefault="005A6489" w:rsidP="008626D4">
      <w:pPr>
        <w:topLinePunct/>
        <w:spacing w:after="120" w:line="300" w:lineRule="auto"/>
        <w:jc w:val="both"/>
        <w:rPr>
          <w:rFonts w:ascii="Calibri" w:eastAsia="SimSun" w:hAnsi="Calibri" w:cs="Calibri"/>
          <w:sz w:val="32"/>
          <w:szCs w:val="32"/>
          <w:lang w:val="en-US" w:eastAsia="zh-CN"/>
        </w:rPr>
      </w:pPr>
      <w:r w:rsidRPr="008626D4">
        <w:rPr>
          <w:rFonts w:ascii="Calibri" w:eastAsia="SimSun" w:hAnsi="Calibri" w:cs="Calibri"/>
          <w:b/>
          <w:bCs/>
          <w:color w:val="00B0F0"/>
          <w:sz w:val="40"/>
          <w:szCs w:val="40"/>
          <w:lang w:val="en-US" w:eastAsia="zh-CN"/>
        </w:rPr>
        <w:lastRenderedPageBreak/>
        <w:t>THE</w:t>
      </w:r>
      <w:r w:rsidRPr="008626D4">
        <w:rPr>
          <w:rFonts w:ascii="Calibri" w:eastAsia="SimSun" w:hAnsi="Calibri" w:cs="Calibri"/>
          <w:sz w:val="32"/>
          <w:szCs w:val="32"/>
          <w:lang w:val="en-US" w:eastAsia="zh-CN"/>
        </w:rPr>
        <w:t xml:space="preserve"> </w:t>
      </w:r>
      <w:r w:rsidRPr="008626D4">
        <w:rPr>
          <w:rFonts w:ascii="Calibri" w:eastAsia="SimSun" w:hAnsi="Calibri" w:cs="Calibri"/>
          <w:b/>
          <w:bCs/>
          <w:color w:val="00B0F0"/>
          <w:sz w:val="40"/>
          <w:szCs w:val="40"/>
          <w:lang w:val="en-US" w:eastAsia="zh-CN"/>
        </w:rPr>
        <w:t>COUNCIL</w:t>
      </w:r>
    </w:p>
    <w:p w14:paraId="2E5272F3" w14:textId="77777777" w:rsidR="00201A2E" w:rsidRDefault="005A6489" w:rsidP="00201A2E">
      <w:pPr>
        <w:topLinePunct/>
        <w:spacing w:before="120" w:after="240"/>
        <w:ind w:leftChars="200" w:left="360"/>
        <w:jc w:val="both"/>
        <w:rPr>
          <w:ins w:id="27" w:author="Li" w:date="2025-07-30T17:41:00Z"/>
          <w:rFonts w:ascii="SimSun" w:eastAsia="SimSun" w:hAnsi="SimSun" w:cs="SimSun"/>
          <w:b/>
          <w:bCs/>
          <w:sz w:val="24"/>
          <w:szCs w:val="24"/>
        </w:rPr>
      </w:pPr>
      <w:r w:rsidRPr="008626D4">
        <w:rPr>
          <w:rFonts w:eastAsia="Times New Roman" w:cs="Arial"/>
          <w:b/>
          <w:bCs/>
          <w:sz w:val="24"/>
          <w:szCs w:val="24"/>
        </w:rPr>
        <w:t>RECALLING</w:t>
      </w:r>
      <w:ins w:id="28" w:author="Li" w:date="2025-07-30T17:41:00Z">
        <w:r w:rsidR="00201A2E">
          <w:rPr>
            <w:rFonts w:ascii="SimSun" w:eastAsia="SimSun" w:hAnsi="SimSun" w:cs="SimSun" w:hint="eastAsia"/>
            <w:b/>
            <w:bCs/>
            <w:sz w:val="24"/>
            <w:szCs w:val="24"/>
            <w:lang w:eastAsia="zh-CN"/>
          </w:rPr>
          <w:t>：</w:t>
        </w:r>
      </w:ins>
    </w:p>
    <w:p w14:paraId="2C10A8CC" w14:textId="0CFB630E" w:rsidR="00453C4C" w:rsidRDefault="00352F11">
      <w:pPr>
        <w:pStyle w:val="ListParagraph"/>
        <w:numPr>
          <w:ilvl w:val="0"/>
          <w:numId w:val="43"/>
        </w:numPr>
        <w:topLinePunct/>
        <w:spacing w:before="120" w:after="120"/>
        <w:ind w:left="777"/>
        <w:contextualSpacing w:val="0"/>
        <w:jc w:val="both"/>
        <w:rPr>
          <w:ins w:id="29" w:author="Li" w:date="2025-07-30T17:51:00Z"/>
          <w:rFonts w:eastAsiaTheme="minorEastAsia" w:cs="Arial"/>
          <w:sz w:val="24"/>
          <w:szCs w:val="24"/>
          <w:lang w:val="en-US" w:eastAsia="zh-CN" w:bidi="ar"/>
        </w:rPr>
        <w:pPrChange w:id="30" w:author="Li" w:date="2025-07-30T17:56:00Z">
          <w:pPr>
            <w:pStyle w:val="ListParagraph"/>
            <w:numPr>
              <w:numId w:val="43"/>
            </w:numPr>
            <w:topLinePunct/>
            <w:spacing w:before="120" w:after="240"/>
            <w:ind w:left="780" w:hanging="420"/>
            <w:jc w:val="both"/>
          </w:pPr>
        </w:pPrChange>
      </w:pPr>
      <w:ins w:id="31" w:author="Li" w:date="2025-07-30T17:46:00Z">
        <w:r w:rsidRPr="00352F11">
          <w:rPr>
            <w:rFonts w:eastAsiaTheme="minorEastAsia" w:cs="Arial"/>
            <w:sz w:val="24"/>
            <w:szCs w:val="24"/>
            <w:highlight w:val="cyan"/>
            <w:lang w:val="en-US" w:eastAsia="zh-CN" w:bidi="ar"/>
            <w:rPrChange w:id="32" w:author="Li" w:date="2025-07-30T17:51:00Z">
              <w:rPr>
                <w:rFonts w:eastAsiaTheme="minorEastAsia" w:cs="Arial"/>
                <w:sz w:val="24"/>
                <w:szCs w:val="24"/>
                <w:lang w:val="en-US" w:eastAsia="zh-CN" w:bidi="ar"/>
              </w:rPr>
            </w:rPrChange>
          </w:rPr>
          <w:t xml:space="preserve">The function of IALA with respect to </w:t>
        </w:r>
      </w:ins>
      <w:ins w:id="33" w:author="Li" w:date="2025-07-31T11:14:00Z">
        <w:r w:rsidR="004F4AC6" w:rsidRPr="00B82F09">
          <w:rPr>
            <w:rFonts w:eastAsiaTheme="minorEastAsia" w:cs="Arial"/>
            <w:sz w:val="24"/>
            <w:szCs w:val="24"/>
            <w:highlight w:val="cyan"/>
            <w:lang w:val="en-US" w:eastAsia="zh-CN" w:bidi="ar"/>
            <w:rPrChange w:id="34" w:author="Li" w:date="2025-08-05T08:53:00Z">
              <w:rPr>
                <w:rFonts w:ascii="SimSun" w:eastAsia="SimSun" w:hAnsi="SimSun" w:cs="Arial"/>
                <w:sz w:val="24"/>
                <w:szCs w:val="24"/>
                <w:highlight w:val="cyan"/>
                <w:lang w:val="en-US" w:eastAsia="zh-CN" w:bidi="ar"/>
              </w:rPr>
            </w:rPrChange>
          </w:rPr>
          <w:t>s</w:t>
        </w:r>
      </w:ins>
      <w:ins w:id="35" w:author="Li" w:date="2025-07-30T17:46:00Z">
        <w:r w:rsidRPr="00352F11">
          <w:rPr>
            <w:rFonts w:eastAsiaTheme="minorEastAsia" w:cs="Arial"/>
            <w:sz w:val="24"/>
            <w:szCs w:val="24"/>
            <w:highlight w:val="cyan"/>
            <w:lang w:val="en-US" w:eastAsia="zh-CN" w:bidi="ar"/>
            <w:rPrChange w:id="36" w:author="Li" w:date="2025-07-30T17:51:00Z">
              <w:rPr>
                <w:rFonts w:eastAsiaTheme="minorEastAsia" w:cs="Arial"/>
                <w:sz w:val="24"/>
                <w:szCs w:val="24"/>
                <w:lang w:val="en-US" w:eastAsia="zh-CN" w:bidi="ar"/>
              </w:rPr>
            </w:rPrChange>
          </w:rPr>
          <w:t xml:space="preserve">afety of </w:t>
        </w:r>
      </w:ins>
      <w:ins w:id="37" w:author="Li" w:date="2025-07-31T11:14:00Z">
        <w:r w:rsidR="004F4AC6" w:rsidRPr="00B82F09">
          <w:rPr>
            <w:rFonts w:eastAsiaTheme="minorEastAsia" w:cs="Arial"/>
            <w:sz w:val="24"/>
            <w:szCs w:val="24"/>
            <w:highlight w:val="cyan"/>
            <w:lang w:val="en-US" w:eastAsia="zh-CN" w:bidi="ar"/>
            <w:rPrChange w:id="38" w:author="Li" w:date="2025-08-05T08:53:00Z">
              <w:rPr>
                <w:rFonts w:ascii="SimSun" w:eastAsia="SimSun" w:hAnsi="SimSun" w:cs="Arial"/>
                <w:sz w:val="24"/>
                <w:szCs w:val="24"/>
                <w:highlight w:val="cyan"/>
                <w:lang w:val="en-US" w:eastAsia="zh-CN" w:bidi="ar"/>
              </w:rPr>
            </w:rPrChange>
          </w:rPr>
          <w:t>n</w:t>
        </w:r>
      </w:ins>
      <w:ins w:id="39" w:author="Li" w:date="2025-07-30T17:46:00Z">
        <w:r w:rsidRPr="00352F11">
          <w:rPr>
            <w:rFonts w:eastAsiaTheme="minorEastAsia" w:cs="Arial"/>
            <w:sz w:val="24"/>
            <w:szCs w:val="24"/>
            <w:highlight w:val="cyan"/>
            <w:lang w:val="en-US" w:eastAsia="zh-CN" w:bidi="ar"/>
            <w:rPrChange w:id="40" w:author="Li" w:date="2025-07-30T17:51:00Z">
              <w:rPr>
                <w:rFonts w:eastAsiaTheme="minorEastAsia" w:cs="Arial"/>
                <w:sz w:val="24"/>
                <w:szCs w:val="24"/>
                <w:lang w:val="en-US" w:eastAsia="zh-CN" w:bidi="ar"/>
              </w:rPr>
            </w:rPrChange>
          </w:rPr>
          <w:t>avigation, the efficiency of maritime transport</w:t>
        </w:r>
        <w:r w:rsidRPr="00352F11">
          <w:rPr>
            <w:rFonts w:eastAsiaTheme="minorEastAsia" w:cs="Arial"/>
            <w:sz w:val="24"/>
            <w:szCs w:val="24"/>
            <w:lang w:val="en-US" w:eastAsia="zh-CN" w:bidi="ar"/>
            <w:rPrChange w:id="41" w:author="Li" w:date="2025-07-30T17:50:00Z">
              <w:rPr>
                <w:lang w:val="en-US" w:eastAsia="zh-CN" w:bidi="ar"/>
              </w:rPr>
            </w:rPrChange>
          </w:rPr>
          <w:t xml:space="preserve"> </w:t>
        </w:r>
      </w:ins>
      <w:r w:rsidR="005A6489" w:rsidRPr="00352F11">
        <w:rPr>
          <w:rFonts w:eastAsiaTheme="minorEastAsia" w:cs="Arial"/>
          <w:strike/>
          <w:sz w:val="24"/>
          <w:szCs w:val="24"/>
          <w:lang w:val="en-US" w:eastAsia="zh-CN" w:bidi="ar"/>
          <w:rPrChange w:id="42" w:author="Li" w:date="2025-07-30T17:50:00Z">
            <w:rPr>
              <w:rFonts w:eastAsiaTheme="minorEastAsia" w:cs="Arial"/>
              <w:sz w:val="24"/>
              <w:szCs w:val="24"/>
              <w:lang w:val="en-US" w:eastAsia="zh-CN" w:bidi="ar"/>
            </w:rPr>
          </w:rPrChange>
        </w:rPr>
        <w:t>that one of the aims of the association is to foster the safe, economic and efficient movement of vessels</w:t>
      </w:r>
      <w:r w:rsidR="005A6489" w:rsidRPr="00352F11">
        <w:rPr>
          <w:rFonts w:eastAsiaTheme="minorEastAsia" w:cs="Arial"/>
          <w:sz w:val="24"/>
          <w:szCs w:val="24"/>
          <w:lang w:val="en-US" w:eastAsia="zh-CN" w:bidi="ar"/>
          <w:rPrChange w:id="43" w:author="Li" w:date="2025-07-30T17:50:00Z">
            <w:rPr>
              <w:lang w:val="en-US" w:eastAsia="zh-CN" w:bidi="ar"/>
            </w:rPr>
          </w:rPrChange>
        </w:rPr>
        <w:t xml:space="preserve"> and the protection of the environment </w:t>
      </w:r>
      <w:r w:rsidR="005A6489" w:rsidRPr="00352F11">
        <w:rPr>
          <w:rFonts w:eastAsiaTheme="minorEastAsia" w:cs="Arial"/>
          <w:strike/>
          <w:sz w:val="24"/>
          <w:szCs w:val="24"/>
          <w:lang w:val="en-US" w:eastAsia="zh-CN" w:bidi="ar"/>
          <w:rPrChange w:id="44" w:author="Li" w:date="2025-07-30T17:50:00Z">
            <w:rPr>
              <w:rFonts w:eastAsiaTheme="minorEastAsia" w:cs="Arial"/>
              <w:sz w:val="24"/>
              <w:szCs w:val="24"/>
              <w:lang w:val="en-US" w:eastAsia="zh-CN" w:bidi="ar"/>
            </w:rPr>
          </w:rPrChange>
        </w:rPr>
        <w:t xml:space="preserve">through the improvement and harmonisation of aids to navigation and Vessel Traffic </w:t>
      </w:r>
      <w:proofErr w:type="gramStart"/>
      <w:r w:rsidR="005A6489" w:rsidRPr="00352F11">
        <w:rPr>
          <w:rFonts w:eastAsiaTheme="minorEastAsia" w:cs="Arial"/>
          <w:strike/>
          <w:sz w:val="24"/>
          <w:szCs w:val="24"/>
          <w:lang w:val="en-US" w:eastAsia="zh-CN" w:bidi="ar"/>
          <w:rPrChange w:id="45" w:author="Li" w:date="2025-07-30T17:50:00Z">
            <w:rPr>
              <w:rFonts w:eastAsiaTheme="minorEastAsia" w:cs="Arial"/>
              <w:sz w:val="24"/>
              <w:szCs w:val="24"/>
              <w:lang w:val="en-US" w:eastAsia="zh-CN" w:bidi="ar"/>
            </w:rPr>
          </w:rPrChange>
        </w:rPr>
        <w:t>Services</w:t>
      </w:r>
      <w:r w:rsidR="005A6489" w:rsidRPr="00352F11">
        <w:rPr>
          <w:rFonts w:eastAsiaTheme="minorEastAsia" w:cs="Arial"/>
          <w:sz w:val="24"/>
          <w:szCs w:val="24"/>
          <w:lang w:val="en-US" w:eastAsia="zh-CN" w:bidi="ar"/>
          <w:rPrChange w:id="46" w:author="Li" w:date="2025-07-30T17:50:00Z">
            <w:rPr>
              <w:lang w:val="en-US" w:eastAsia="zh-CN" w:bidi="ar"/>
            </w:rPr>
          </w:rPrChange>
        </w:rPr>
        <w:t>;</w:t>
      </w:r>
      <w:proofErr w:type="gramEnd"/>
    </w:p>
    <w:p w14:paraId="16286FC1" w14:textId="77777777" w:rsidR="00352F11" w:rsidRDefault="00352F11">
      <w:pPr>
        <w:pStyle w:val="ListParagraph"/>
        <w:numPr>
          <w:ilvl w:val="0"/>
          <w:numId w:val="43"/>
        </w:numPr>
        <w:topLinePunct/>
        <w:spacing w:before="120" w:after="120"/>
        <w:ind w:left="777"/>
        <w:contextualSpacing w:val="0"/>
        <w:jc w:val="both"/>
        <w:rPr>
          <w:ins w:id="47" w:author="Li" w:date="2025-07-30T17:52:00Z"/>
          <w:rFonts w:eastAsiaTheme="minorEastAsia" w:cs="Arial"/>
          <w:sz w:val="24"/>
          <w:szCs w:val="24"/>
          <w:lang w:val="en-US" w:eastAsia="zh-CN" w:bidi="ar"/>
        </w:rPr>
        <w:pPrChange w:id="48" w:author="Li" w:date="2025-07-30T17:56:00Z">
          <w:pPr>
            <w:pStyle w:val="ListParagraph"/>
            <w:numPr>
              <w:numId w:val="43"/>
            </w:numPr>
            <w:topLinePunct/>
            <w:spacing w:before="120" w:after="240"/>
            <w:ind w:left="780" w:hanging="420"/>
            <w:jc w:val="both"/>
          </w:pPr>
        </w:pPrChange>
      </w:pPr>
      <w:ins w:id="49" w:author="Li" w:date="2025-07-30T17:52:00Z">
        <w:r w:rsidRPr="004F6ED7">
          <w:rPr>
            <w:rFonts w:eastAsiaTheme="minorEastAsia" w:cs="Arial"/>
            <w:sz w:val="24"/>
            <w:szCs w:val="24"/>
            <w:highlight w:val="cyan"/>
            <w:lang w:val="en-US" w:eastAsia="zh-CN" w:bidi="ar"/>
            <w:rPrChange w:id="50" w:author="Li" w:date="2025-07-30T17:54:00Z">
              <w:rPr>
                <w:rFonts w:eastAsiaTheme="minorEastAsia" w:cs="Arial"/>
                <w:sz w:val="24"/>
                <w:szCs w:val="24"/>
                <w:lang w:val="en-US" w:eastAsia="zh-CN" w:bidi="ar"/>
              </w:rPr>
            </w:rPrChange>
          </w:rPr>
          <w:t xml:space="preserve">Article 8 of the IALA Constitution regarding the authority, duties and functions of the </w:t>
        </w:r>
        <w:proofErr w:type="gramStart"/>
        <w:r w:rsidRPr="004F6ED7">
          <w:rPr>
            <w:rFonts w:eastAsiaTheme="minorEastAsia" w:cs="Arial"/>
            <w:sz w:val="24"/>
            <w:szCs w:val="24"/>
            <w:highlight w:val="cyan"/>
            <w:lang w:val="en-US" w:eastAsia="zh-CN" w:bidi="ar"/>
            <w:rPrChange w:id="51" w:author="Li" w:date="2025-07-30T17:54:00Z">
              <w:rPr>
                <w:rFonts w:eastAsiaTheme="minorEastAsia" w:cs="Arial"/>
                <w:sz w:val="24"/>
                <w:szCs w:val="24"/>
                <w:lang w:val="en-US" w:eastAsia="zh-CN" w:bidi="ar"/>
              </w:rPr>
            </w:rPrChange>
          </w:rPr>
          <w:t>Council</w:t>
        </w:r>
        <w:r>
          <w:rPr>
            <w:rFonts w:eastAsiaTheme="minorEastAsia" w:cs="Arial"/>
            <w:sz w:val="24"/>
            <w:szCs w:val="24"/>
            <w:lang w:val="en-US" w:eastAsia="zh-CN" w:bidi="ar"/>
          </w:rPr>
          <w:t>;</w:t>
        </w:r>
        <w:proofErr w:type="gramEnd"/>
      </w:ins>
    </w:p>
    <w:p w14:paraId="56DDDC60" w14:textId="09302DF8" w:rsidR="00B82F09" w:rsidRDefault="00352F11" w:rsidP="00B82F09">
      <w:pPr>
        <w:pStyle w:val="ListParagraph"/>
        <w:numPr>
          <w:ilvl w:val="0"/>
          <w:numId w:val="43"/>
        </w:numPr>
        <w:topLinePunct/>
        <w:spacing w:before="120" w:after="120"/>
        <w:ind w:left="777"/>
        <w:contextualSpacing w:val="0"/>
        <w:jc w:val="both"/>
        <w:rPr>
          <w:ins w:id="52" w:author="Li" w:date="2025-08-05T08:54:00Z"/>
          <w:rFonts w:eastAsiaTheme="minorEastAsia" w:cs="Arial"/>
          <w:sz w:val="24"/>
          <w:szCs w:val="24"/>
          <w:lang w:val="en-US" w:eastAsia="zh-CN" w:bidi="ar"/>
        </w:rPr>
      </w:pPr>
      <w:ins w:id="53" w:author="Li" w:date="2025-07-30T17:53:00Z">
        <w:r w:rsidRPr="004F6ED7">
          <w:rPr>
            <w:rFonts w:eastAsiaTheme="minorEastAsia" w:cs="Arial"/>
            <w:sz w:val="24"/>
            <w:szCs w:val="24"/>
            <w:highlight w:val="cyan"/>
            <w:lang w:val="en-US" w:eastAsia="zh-CN" w:bidi="ar"/>
            <w:rPrChange w:id="54" w:author="Li" w:date="2025-07-30T17:54:00Z">
              <w:rPr>
                <w:rFonts w:eastAsiaTheme="minorEastAsia" w:cs="Arial"/>
                <w:sz w:val="24"/>
                <w:szCs w:val="24"/>
                <w:lang w:val="en-US" w:eastAsia="zh-CN" w:bidi="ar"/>
              </w:rPr>
            </w:rPrChange>
          </w:rPr>
          <w:t xml:space="preserve">Automatic Identification Systems (AIS) may use binary messages for </w:t>
        </w:r>
      </w:ins>
      <w:ins w:id="55" w:author="Li" w:date="2025-07-31T11:14:00Z">
        <w:r w:rsidR="004F4AC6" w:rsidRPr="004F4AC6">
          <w:rPr>
            <w:rFonts w:eastAsiaTheme="minorEastAsia" w:cs="Arial"/>
            <w:sz w:val="24"/>
            <w:szCs w:val="24"/>
            <w:highlight w:val="cyan"/>
            <w:lang w:val="en-US" w:eastAsia="zh-CN" w:bidi="ar"/>
            <w:rPrChange w:id="56" w:author="Li" w:date="2025-07-31T11:14:00Z">
              <w:rPr>
                <w:rFonts w:ascii="SimSun" w:eastAsia="SimSun" w:hAnsi="SimSun" w:cs="Arial"/>
                <w:sz w:val="24"/>
                <w:szCs w:val="24"/>
                <w:highlight w:val="cyan"/>
                <w:lang w:val="en-US" w:eastAsia="zh-CN" w:bidi="ar"/>
              </w:rPr>
            </w:rPrChange>
          </w:rPr>
          <w:t>the</w:t>
        </w:r>
        <w:r w:rsidR="004F4AC6">
          <w:rPr>
            <w:rFonts w:eastAsiaTheme="minorEastAsia" w:cs="Arial"/>
            <w:sz w:val="24"/>
            <w:szCs w:val="24"/>
            <w:highlight w:val="cyan"/>
            <w:lang w:val="en-US" w:eastAsia="zh-CN" w:bidi="ar"/>
          </w:rPr>
          <w:t xml:space="preserve"> </w:t>
        </w:r>
      </w:ins>
      <w:ins w:id="57" w:author="Li" w:date="2025-07-30T17:53:00Z">
        <w:r w:rsidRPr="004F6ED7">
          <w:rPr>
            <w:rFonts w:eastAsiaTheme="minorEastAsia" w:cs="Arial"/>
            <w:sz w:val="24"/>
            <w:szCs w:val="24"/>
            <w:highlight w:val="cyan"/>
            <w:lang w:val="en-US" w:eastAsia="zh-CN" w:bidi="ar"/>
            <w:rPrChange w:id="58" w:author="Li" w:date="2025-07-30T17:54:00Z">
              <w:rPr>
                <w:rFonts w:eastAsiaTheme="minorEastAsia" w:cs="Arial"/>
                <w:sz w:val="24"/>
                <w:szCs w:val="24"/>
                <w:lang w:val="en-US" w:eastAsia="zh-CN" w:bidi="ar"/>
              </w:rPr>
            </w:rPrChange>
          </w:rPr>
          <w:t xml:space="preserve">transmission of Application Specific Messages (ASM) as a means for certain </w:t>
        </w:r>
        <w:proofErr w:type="gramStart"/>
        <w:r w:rsidRPr="004F6ED7">
          <w:rPr>
            <w:rFonts w:eastAsiaTheme="minorEastAsia" w:cs="Arial"/>
            <w:sz w:val="24"/>
            <w:szCs w:val="24"/>
            <w:highlight w:val="cyan"/>
            <w:lang w:val="en-US" w:eastAsia="zh-CN" w:bidi="ar"/>
            <w:rPrChange w:id="59" w:author="Li" w:date="2025-07-30T17:54:00Z">
              <w:rPr>
                <w:rFonts w:eastAsiaTheme="minorEastAsia" w:cs="Arial"/>
                <w:sz w:val="24"/>
                <w:szCs w:val="24"/>
                <w:lang w:val="en-US" w:eastAsia="zh-CN" w:bidi="ar"/>
              </w:rPr>
            </w:rPrChange>
          </w:rPr>
          <w:t>type</w:t>
        </w:r>
        <w:proofErr w:type="gramEnd"/>
        <w:r w:rsidRPr="004F6ED7">
          <w:rPr>
            <w:rFonts w:eastAsiaTheme="minorEastAsia" w:cs="Arial"/>
            <w:sz w:val="24"/>
            <w:szCs w:val="24"/>
            <w:highlight w:val="cyan"/>
            <w:lang w:val="en-US" w:eastAsia="zh-CN" w:bidi="ar"/>
            <w:rPrChange w:id="60" w:author="Li" w:date="2025-07-30T17:54:00Z">
              <w:rPr>
                <w:rFonts w:eastAsiaTheme="minorEastAsia" w:cs="Arial"/>
                <w:sz w:val="24"/>
                <w:szCs w:val="24"/>
                <w:lang w:val="en-US" w:eastAsia="zh-CN" w:bidi="ar"/>
              </w:rPr>
            </w:rPrChange>
          </w:rPr>
          <w:t xml:space="preserve"> </w:t>
        </w:r>
      </w:ins>
      <w:ins w:id="61" w:author="Li" w:date="2025-08-05T09:08:00Z">
        <w:r w:rsidR="00E0701F">
          <w:rPr>
            <w:rFonts w:ascii="SimSun" w:eastAsia="SimSun" w:hAnsi="SimSun" w:cs="Arial" w:hint="eastAsia"/>
            <w:sz w:val="24"/>
            <w:szCs w:val="24"/>
            <w:highlight w:val="cyan"/>
            <w:lang w:val="en-US" w:eastAsia="zh-CN" w:bidi="ar"/>
          </w:rPr>
          <w:t>of</w:t>
        </w:r>
      </w:ins>
      <w:ins w:id="62" w:author="Li" w:date="2025-08-05T09:09:00Z">
        <w:r w:rsidR="00E0701F">
          <w:rPr>
            <w:rFonts w:eastAsiaTheme="minorEastAsia" w:cs="Arial"/>
            <w:sz w:val="24"/>
            <w:szCs w:val="24"/>
            <w:highlight w:val="cyan"/>
            <w:lang w:val="en-US" w:eastAsia="zh-CN" w:bidi="ar"/>
          </w:rPr>
          <w:t xml:space="preserve"> </w:t>
        </w:r>
      </w:ins>
      <w:proofErr w:type="gramStart"/>
      <w:ins w:id="63" w:author="Li" w:date="2025-07-30T17:53:00Z">
        <w:r w:rsidRPr="004F6ED7">
          <w:rPr>
            <w:rFonts w:eastAsiaTheme="minorEastAsia" w:cs="Arial"/>
            <w:sz w:val="24"/>
            <w:szCs w:val="24"/>
            <w:highlight w:val="cyan"/>
            <w:lang w:val="en-US" w:eastAsia="zh-CN" w:bidi="ar"/>
            <w:rPrChange w:id="64" w:author="Li" w:date="2025-07-30T17:54:00Z">
              <w:rPr>
                <w:rFonts w:eastAsiaTheme="minorEastAsia" w:cs="Arial"/>
                <w:sz w:val="24"/>
                <w:szCs w:val="24"/>
                <w:lang w:val="en-US" w:eastAsia="zh-CN" w:bidi="ar"/>
              </w:rPr>
            </w:rPrChange>
          </w:rPr>
          <w:t>communication</w:t>
        </w:r>
        <w:r>
          <w:rPr>
            <w:rFonts w:eastAsiaTheme="minorEastAsia" w:cs="Arial"/>
            <w:sz w:val="24"/>
            <w:szCs w:val="24"/>
            <w:lang w:val="en-US" w:eastAsia="zh-CN" w:bidi="ar"/>
          </w:rPr>
          <w:t>;</w:t>
        </w:r>
      </w:ins>
      <w:proofErr w:type="gramEnd"/>
    </w:p>
    <w:p w14:paraId="04E384EC" w14:textId="07C86162" w:rsidR="00B82F09" w:rsidRPr="00B82F09" w:rsidRDefault="004F6ED7">
      <w:pPr>
        <w:pStyle w:val="ListParagraph"/>
        <w:numPr>
          <w:ilvl w:val="0"/>
          <w:numId w:val="43"/>
        </w:numPr>
        <w:topLinePunct/>
        <w:spacing w:before="120" w:after="120"/>
        <w:ind w:left="777"/>
        <w:contextualSpacing w:val="0"/>
        <w:jc w:val="both"/>
        <w:rPr>
          <w:ins w:id="65" w:author="Li" w:date="2025-08-05T08:54:00Z"/>
          <w:rFonts w:eastAsiaTheme="minorEastAsia" w:cs="Arial"/>
          <w:sz w:val="24"/>
          <w:szCs w:val="24"/>
          <w:lang w:val="en-US" w:eastAsia="zh-CN" w:bidi="ar"/>
          <w:rPrChange w:id="66" w:author="Li" w:date="2025-08-05T08:54:00Z">
            <w:rPr>
              <w:ins w:id="67" w:author="Li" w:date="2025-08-05T08:54:00Z"/>
              <w:rFonts w:eastAsia="SimSun"/>
              <w:lang w:val="en-US" w:eastAsia="zh-CN" w:bidi="ar"/>
            </w:rPr>
          </w:rPrChange>
        </w:rPr>
        <w:pPrChange w:id="68" w:author="Li" w:date="2025-08-05T08:54:00Z">
          <w:pPr>
            <w:topLinePunct/>
            <w:spacing w:before="120" w:after="240"/>
            <w:jc w:val="both"/>
          </w:pPr>
        </w:pPrChange>
      </w:pPr>
      <w:ins w:id="69" w:author="Li" w:date="2025-07-30T17:54:00Z">
        <w:r w:rsidRPr="00B82F09">
          <w:rPr>
            <w:rFonts w:eastAsiaTheme="minorEastAsia" w:cs="Arial"/>
            <w:sz w:val="24"/>
            <w:szCs w:val="24"/>
            <w:highlight w:val="cyan"/>
            <w:lang w:val="en-US" w:eastAsia="zh-CN" w:bidi="ar"/>
            <w:rPrChange w:id="70" w:author="Li" w:date="2025-08-05T08:54:00Z">
              <w:rPr>
                <w:rFonts w:eastAsiaTheme="minorEastAsia" w:cs="Arial"/>
                <w:sz w:val="24"/>
                <w:szCs w:val="24"/>
                <w:lang w:val="en-US" w:eastAsia="zh-CN" w:bidi="ar"/>
              </w:rPr>
            </w:rPrChange>
          </w:rPr>
          <w:t xml:space="preserve">The VHF Data Exchange System (VDES) includes functions for AIS, ASM, and VHF </w:t>
        </w:r>
      </w:ins>
      <w:ins w:id="71" w:author="Li" w:date="2025-08-01T14:00:00Z">
        <w:r w:rsidR="00B63B58" w:rsidRPr="00B82F09">
          <w:rPr>
            <w:rFonts w:eastAsiaTheme="minorEastAsia" w:cs="Arial"/>
            <w:sz w:val="24"/>
            <w:szCs w:val="24"/>
            <w:highlight w:val="cyan"/>
            <w:lang w:val="en-US" w:eastAsia="zh-CN" w:bidi="ar"/>
            <w:rPrChange w:id="72" w:author="Li" w:date="2025-08-05T08:55:00Z">
              <w:rPr>
                <w:rFonts w:ascii="SimSun" w:eastAsia="SimSun" w:hAnsi="SimSun"/>
                <w:highlight w:val="cyan"/>
                <w:lang w:val="en-US" w:eastAsia="zh-CN" w:bidi="ar"/>
              </w:rPr>
            </w:rPrChange>
          </w:rPr>
          <w:t>D</w:t>
        </w:r>
      </w:ins>
      <w:ins w:id="73" w:author="Li" w:date="2025-07-30T17:54:00Z">
        <w:r w:rsidRPr="00B82F09">
          <w:rPr>
            <w:rFonts w:eastAsiaTheme="minorEastAsia" w:cs="Arial"/>
            <w:sz w:val="24"/>
            <w:szCs w:val="24"/>
            <w:highlight w:val="cyan"/>
            <w:lang w:val="en-US" w:eastAsia="zh-CN" w:bidi="ar"/>
            <w:rPrChange w:id="74" w:author="Li" w:date="2025-08-05T08:54:00Z">
              <w:rPr>
                <w:rFonts w:eastAsiaTheme="minorEastAsia" w:cs="Arial"/>
                <w:sz w:val="24"/>
                <w:szCs w:val="24"/>
                <w:lang w:val="en-US" w:eastAsia="zh-CN" w:bidi="ar"/>
              </w:rPr>
            </w:rPrChange>
          </w:rPr>
          <w:t xml:space="preserve">ata </w:t>
        </w:r>
      </w:ins>
      <w:ins w:id="75" w:author="Li" w:date="2025-08-01T14:00:00Z">
        <w:r w:rsidR="00B63B58" w:rsidRPr="00B82F09">
          <w:rPr>
            <w:rFonts w:eastAsiaTheme="minorEastAsia" w:cs="Arial"/>
            <w:sz w:val="24"/>
            <w:szCs w:val="24"/>
            <w:highlight w:val="cyan"/>
            <w:lang w:val="en-US" w:eastAsia="zh-CN" w:bidi="ar"/>
            <w:rPrChange w:id="76" w:author="Li" w:date="2025-08-05T08:55:00Z">
              <w:rPr>
                <w:rFonts w:ascii="SimSun" w:eastAsia="SimSun" w:hAnsi="SimSun"/>
                <w:highlight w:val="cyan"/>
                <w:lang w:val="en-US" w:eastAsia="zh-CN" w:bidi="ar"/>
              </w:rPr>
            </w:rPrChange>
          </w:rPr>
          <w:t>E</w:t>
        </w:r>
      </w:ins>
      <w:ins w:id="77" w:author="Li" w:date="2025-07-30T17:54:00Z">
        <w:r w:rsidRPr="00B82F09">
          <w:rPr>
            <w:rFonts w:eastAsiaTheme="minorEastAsia" w:cs="Arial"/>
            <w:sz w:val="24"/>
            <w:szCs w:val="24"/>
            <w:highlight w:val="cyan"/>
            <w:lang w:val="en-US" w:eastAsia="zh-CN" w:bidi="ar"/>
            <w:rPrChange w:id="78" w:author="Li" w:date="2025-08-05T08:54:00Z">
              <w:rPr>
                <w:rFonts w:eastAsiaTheme="minorEastAsia" w:cs="Arial"/>
                <w:sz w:val="24"/>
                <w:szCs w:val="24"/>
                <w:lang w:val="en-US" w:eastAsia="zh-CN" w:bidi="ar"/>
              </w:rPr>
            </w:rPrChange>
          </w:rPr>
          <w:t>xchange (VDE).</w:t>
        </w:r>
      </w:ins>
    </w:p>
    <w:p w14:paraId="1C24CBFE" w14:textId="059D76CF" w:rsidR="004F6ED7" w:rsidRDefault="005A6489">
      <w:pPr>
        <w:topLinePunct/>
        <w:spacing w:before="120" w:after="240"/>
        <w:jc w:val="both"/>
        <w:rPr>
          <w:ins w:id="79" w:author="Li" w:date="2025-07-30T17:55:00Z"/>
          <w:rFonts w:eastAsia="Times New Roman" w:cs="Arial"/>
          <w:b/>
          <w:bCs/>
          <w:sz w:val="24"/>
          <w:szCs w:val="24"/>
          <w:lang w:val="en-US" w:eastAsia="zh-CN" w:bidi="ar"/>
        </w:rPr>
        <w:pPrChange w:id="80" w:author="Li" w:date="2025-08-01T13:59:00Z">
          <w:pPr>
            <w:topLinePunct/>
            <w:spacing w:before="120" w:after="240"/>
            <w:ind w:leftChars="200" w:left="360"/>
            <w:jc w:val="both"/>
          </w:pPr>
        </w:pPrChange>
      </w:pPr>
      <w:r w:rsidRPr="008626D4">
        <w:rPr>
          <w:rFonts w:eastAsia="Times New Roman" w:cs="Arial"/>
          <w:b/>
          <w:bCs/>
          <w:sz w:val="24"/>
          <w:szCs w:val="24"/>
          <w:lang w:val="en-US" w:eastAsia="zh-CN" w:bidi="ar"/>
        </w:rPr>
        <w:t>RECOGNIZING</w:t>
      </w:r>
      <w:ins w:id="81" w:author="Li" w:date="2025-07-30T17:55:00Z">
        <w:r w:rsidR="004F6ED7">
          <w:rPr>
            <w:rFonts w:eastAsia="Times New Roman" w:cs="Arial"/>
            <w:b/>
            <w:bCs/>
            <w:sz w:val="24"/>
            <w:szCs w:val="24"/>
            <w:lang w:val="en-US" w:eastAsia="zh-CN" w:bidi="ar"/>
          </w:rPr>
          <w:t>:</w:t>
        </w:r>
      </w:ins>
    </w:p>
    <w:p w14:paraId="4AB2A06C" w14:textId="77777777" w:rsidR="00453C4C" w:rsidRPr="004F6ED7" w:rsidRDefault="005A6489">
      <w:pPr>
        <w:pStyle w:val="ListParagraph"/>
        <w:numPr>
          <w:ilvl w:val="0"/>
          <w:numId w:val="44"/>
        </w:numPr>
        <w:topLinePunct/>
        <w:spacing w:before="120" w:after="120"/>
        <w:ind w:left="777"/>
        <w:contextualSpacing w:val="0"/>
        <w:jc w:val="both"/>
        <w:rPr>
          <w:rFonts w:eastAsia="SimSun" w:cs="Arial"/>
          <w:sz w:val="24"/>
          <w:szCs w:val="24"/>
          <w:lang w:val="en-US" w:eastAsia="zh-CN" w:bidi="ar"/>
          <w:rPrChange w:id="82" w:author="Li" w:date="2025-07-30T17:56:00Z">
            <w:rPr>
              <w:rFonts w:eastAsia="SimSun"/>
              <w:lang w:val="en-US" w:eastAsia="zh-CN" w:bidi="ar"/>
            </w:rPr>
          </w:rPrChange>
        </w:rPr>
        <w:pPrChange w:id="83" w:author="Li" w:date="2025-07-30T17:56:00Z">
          <w:pPr>
            <w:topLinePunct/>
            <w:spacing w:before="120" w:after="240"/>
            <w:ind w:leftChars="200" w:left="360"/>
            <w:jc w:val="both"/>
          </w:pPr>
        </w:pPrChange>
      </w:pPr>
      <w:del w:id="84" w:author="Li" w:date="2025-07-30T17:55:00Z">
        <w:r w:rsidRPr="004F6ED7" w:rsidDel="004F6ED7">
          <w:rPr>
            <w:rFonts w:ascii="Calibri-Bold" w:eastAsia="Calibri-Bold" w:hAnsi="Calibri-Bold" w:cs="Calibri-Bold"/>
            <w:b/>
            <w:bCs/>
            <w:color w:val="000000"/>
            <w:sz w:val="24"/>
            <w:szCs w:val="24"/>
            <w:lang w:val="en-US" w:eastAsia="zh-CN" w:bidi="ar"/>
            <w:rPrChange w:id="85" w:author="Li" w:date="2025-07-30T17:56:00Z">
              <w:rPr>
                <w:rFonts w:ascii="Calibri-Bold" w:eastAsia="Calibri-Bold" w:hAnsi="Calibri-Bold" w:cs="Calibri-Bold"/>
                <w:b/>
                <w:bCs/>
                <w:color w:val="000000"/>
                <w:lang w:val="en-US" w:eastAsia="zh-CN" w:bidi="ar"/>
              </w:rPr>
            </w:rPrChange>
          </w:rPr>
          <w:delText xml:space="preserve"> </w:delText>
        </w:r>
      </w:del>
      <w:r w:rsidRPr="004F6ED7">
        <w:rPr>
          <w:rFonts w:eastAsiaTheme="minorEastAsia" w:cs="Arial"/>
          <w:sz w:val="24"/>
          <w:szCs w:val="24"/>
          <w:lang w:val="en-US" w:eastAsia="zh-CN" w:bidi="ar"/>
          <w:rPrChange w:id="86" w:author="Li" w:date="2025-07-30T17:56:00Z">
            <w:rPr>
              <w:lang w:val="en-US" w:eastAsia="zh-CN" w:bidi="ar"/>
            </w:rPr>
          </w:rPrChange>
        </w:rPr>
        <w:t xml:space="preserve">Regulation 13 of Chapter V of the SOLAS Convention 1974, as amended, on the establishment and operation of aids to </w:t>
      </w:r>
      <w:proofErr w:type="gramStart"/>
      <w:r w:rsidRPr="004F6ED7">
        <w:rPr>
          <w:rFonts w:eastAsiaTheme="minorEastAsia" w:cs="Arial"/>
          <w:sz w:val="24"/>
          <w:szCs w:val="24"/>
          <w:lang w:val="en-US" w:eastAsia="zh-CN" w:bidi="ar"/>
          <w:rPrChange w:id="87" w:author="Li" w:date="2025-07-30T17:56:00Z">
            <w:rPr>
              <w:lang w:val="en-US" w:eastAsia="zh-CN" w:bidi="ar"/>
            </w:rPr>
          </w:rPrChange>
        </w:rPr>
        <w:t>navigation;</w:t>
      </w:r>
      <w:proofErr w:type="gramEnd"/>
    </w:p>
    <w:p w14:paraId="41C11E36" w14:textId="77777777" w:rsidR="00453C4C" w:rsidRPr="004F6ED7" w:rsidRDefault="005A6489">
      <w:pPr>
        <w:pStyle w:val="ListParagraph"/>
        <w:numPr>
          <w:ilvl w:val="0"/>
          <w:numId w:val="44"/>
        </w:numPr>
        <w:topLinePunct/>
        <w:spacing w:before="120" w:after="120"/>
        <w:ind w:left="777"/>
        <w:contextualSpacing w:val="0"/>
        <w:jc w:val="both"/>
        <w:rPr>
          <w:rFonts w:ascii="Calibri" w:eastAsia="SimSun" w:hAnsi="Calibri" w:cs="Calibri"/>
          <w:color w:val="000000"/>
          <w:sz w:val="24"/>
          <w:szCs w:val="24"/>
          <w:lang w:val="en-US" w:eastAsia="zh-CN" w:bidi="ar"/>
          <w:rPrChange w:id="88" w:author="Li" w:date="2025-07-30T17:56:00Z">
            <w:rPr>
              <w:rFonts w:ascii="Calibri" w:eastAsia="SimSun" w:hAnsi="Calibri" w:cs="Calibri"/>
              <w:color w:val="000000"/>
              <w:lang w:val="en-US" w:eastAsia="zh-CN" w:bidi="ar"/>
            </w:rPr>
          </w:rPrChange>
        </w:rPr>
        <w:pPrChange w:id="89" w:author="Li" w:date="2025-07-30T17:56:00Z">
          <w:pPr>
            <w:topLinePunct/>
            <w:spacing w:before="120" w:after="240"/>
            <w:ind w:leftChars="200" w:left="360"/>
            <w:jc w:val="both"/>
          </w:pPr>
        </w:pPrChange>
      </w:pPr>
      <w:r w:rsidRPr="004F6ED7">
        <w:rPr>
          <w:rFonts w:eastAsia="Times New Roman" w:cs="Arial"/>
          <w:b/>
          <w:bCs/>
          <w:strike/>
          <w:sz w:val="24"/>
          <w:szCs w:val="24"/>
          <w:lang w:val="en-US" w:eastAsia="zh-CN" w:bidi="ar"/>
          <w:rPrChange w:id="90" w:author="Li" w:date="2025-07-30T17:56:00Z">
            <w:rPr>
              <w:rFonts w:eastAsia="Times New Roman" w:cs="Arial"/>
              <w:b/>
              <w:bCs/>
              <w:sz w:val="24"/>
              <w:szCs w:val="24"/>
              <w:lang w:val="en-US" w:eastAsia="zh-CN" w:bidi="ar"/>
            </w:rPr>
          </w:rPrChange>
        </w:rPr>
        <w:t xml:space="preserve">RECOGNIZING </w:t>
      </w:r>
      <w:r w:rsidR="008626D4" w:rsidRPr="004F6ED7">
        <w:rPr>
          <w:rFonts w:eastAsia="Times New Roman" w:cs="Arial"/>
          <w:b/>
          <w:bCs/>
          <w:strike/>
          <w:sz w:val="24"/>
          <w:szCs w:val="24"/>
          <w:lang w:val="en-US" w:eastAsia="zh-CN" w:bidi="ar"/>
          <w:rPrChange w:id="91" w:author="Li" w:date="2025-07-30T17:56:00Z">
            <w:rPr>
              <w:rFonts w:eastAsia="Times New Roman" w:cs="Arial"/>
              <w:b/>
              <w:bCs/>
              <w:sz w:val="24"/>
              <w:szCs w:val="24"/>
              <w:lang w:val="en-US" w:eastAsia="zh-CN" w:bidi="ar"/>
            </w:rPr>
          </w:rPrChange>
        </w:rPr>
        <w:t>ALSO</w:t>
      </w:r>
      <w:r w:rsidR="008626D4" w:rsidRPr="004F6ED7">
        <w:rPr>
          <w:rFonts w:ascii="Calibri-Bold" w:eastAsia="Calibri-Bold" w:hAnsi="Calibri-Bold" w:cs="Calibri-Bold"/>
          <w:b/>
          <w:bCs/>
          <w:strike/>
          <w:color w:val="000000"/>
          <w:sz w:val="24"/>
          <w:szCs w:val="24"/>
          <w:lang w:val="en-US" w:eastAsia="zh-CN" w:bidi="ar"/>
          <w:rPrChange w:id="92" w:author="Li" w:date="2025-07-30T17:56:00Z">
            <w:rPr>
              <w:rFonts w:ascii="Calibri-Bold" w:eastAsia="Calibri-Bold" w:hAnsi="Calibri-Bold" w:cs="Calibri-Bold"/>
              <w:b/>
              <w:bCs/>
              <w:color w:val="000000"/>
              <w:sz w:val="24"/>
              <w:szCs w:val="24"/>
              <w:lang w:val="en-US" w:eastAsia="zh-CN" w:bidi="ar"/>
            </w:rPr>
          </w:rPrChange>
        </w:rPr>
        <w:t xml:space="preserve"> </w:t>
      </w:r>
      <w:r w:rsidRPr="004F6ED7">
        <w:rPr>
          <w:rFonts w:eastAsiaTheme="minorEastAsia" w:cs="Arial"/>
          <w:sz w:val="24"/>
          <w:szCs w:val="24"/>
          <w:lang w:val="en-US" w:eastAsia="zh-CN" w:bidi="ar"/>
          <w:rPrChange w:id="93" w:author="Li" w:date="2025-07-30T17:56:00Z">
            <w:rPr>
              <w:lang w:val="en-US" w:eastAsia="zh-CN" w:bidi="ar"/>
            </w:rPr>
          </w:rPrChange>
        </w:rPr>
        <w:t xml:space="preserve">Regulation 10 of Chapter V of the SOLAS Convention 1974, as amended, on </w:t>
      </w:r>
      <w:proofErr w:type="gramStart"/>
      <w:r w:rsidRPr="004F6ED7">
        <w:rPr>
          <w:rFonts w:eastAsiaTheme="minorEastAsia" w:cs="Arial"/>
          <w:sz w:val="24"/>
          <w:szCs w:val="24"/>
          <w:lang w:val="en-US" w:eastAsia="zh-CN" w:bidi="ar"/>
          <w:rPrChange w:id="94" w:author="Li" w:date="2025-07-30T17:56:00Z">
            <w:rPr>
              <w:lang w:val="en-US" w:eastAsia="zh-CN" w:bidi="ar"/>
            </w:rPr>
          </w:rPrChange>
        </w:rPr>
        <w:t>ships</w:t>
      </w:r>
      <w:proofErr w:type="gramEnd"/>
      <w:r w:rsidRPr="004F6ED7">
        <w:rPr>
          <w:rFonts w:eastAsiaTheme="minorEastAsia" w:cs="Arial"/>
          <w:sz w:val="24"/>
          <w:szCs w:val="24"/>
          <w:lang w:val="en-US" w:eastAsia="zh-CN" w:bidi="ar"/>
          <w:rPrChange w:id="95" w:author="Li" w:date="2025-07-30T17:56:00Z">
            <w:rPr>
              <w:lang w:val="en-US" w:eastAsia="zh-CN" w:bidi="ar"/>
            </w:rPr>
          </w:rPrChange>
        </w:rPr>
        <w:t xml:space="preserve"> </w:t>
      </w:r>
      <w:proofErr w:type="gramStart"/>
      <w:r w:rsidRPr="004F6ED7">
        <w:rPr>
          <w:rFonts w:eastAsiaTheme="minorEastAsia" w:cs="Arial"/>
          <w:sz w:val="24"/>
          <w:szCs w:val="24"/>
          <w:lang w:val="en-US" w:eastAsia="zh-CN" w:bidi="ar"/>
          <w:rPrChange w:id="96" w:author="Li" w:date="2025-07-30T17:56:00Z">
            <w:rPr>
              <w:lang w:val="en-US" w:eastAsia="zh-CN" w:bidi="ar"/>
            </w:rPr>
          </w:rPrChange>
        </w:rPr>
        <w:t>routeing</w:t>
      </w:r>
      <w:proofErr w:type="gramEnd"/>
      <w:r w:rsidRPr="004F6ED7">
        <w:rPr>
          <w:rFonts w:eastAsiaTheme="minorEastAsia" w:cs="Arial"/>
          <w:sz w:val="24"/>
          <w:szCs w:val="24"/>
          <w:lang w:val="en-US" w:eastAsia="zh-CN" w:bidi="ar"/>
          <w:rPrChange w:id="97" w:author="Li" w:date="2025-07-30T17:56:00Z">
            <w:rPr>
              <w:lang w:val="en-US" w:eastAsia="zh-CN" w:bidi="ar"/>
            </w:rPr>
          </w:rPrChange>
        </w:rPr>
        <w:t xml:space="preserve"> </w:t>
      </w:r>
      <w:proofErr w:type="gramStart"/>
      <w:r w:rsidRPr="004F6ED7">
        <w:rPr>
          <w:rFonts w:eastAsiaTheme="minorEastAsia" w:cs="Arial"/>
          <w:sz w:val="24"/>
          <w:szCs w:val="24"/>
          <w:lang w:val="en-US" w:eastAsia="zh-CN" w:bidi="ar"/>
          <w:rPrChange w:id="98" w:author="Li" w:date="2025-07-30T17:56:00Z">
            <w:rPr>
              <w:lang w:val="en-US" w:eastAsia="zh-CN" w:bidi="ar"/>
            </w:rPr>
          </w:rPrChange>
        </w:rPr>
        <w:t>measures;</w:t>
      </w:r>
      <w:proofErr w:type="gramEnd"/>
    </w:p>
    <w:p w14:paraId="28B0C254" w14:textId="77777777" w:rsidR="00453C4C" w:rsidRPr="004F6ED7" w:rsidRDefault="005A6489">
      <w:pPr>
        <w:pStyle w:val="ListParagraph"/>
        <w:numPr>
          <w:ilvl w:val="0"/>
          <w:numId w:val="44"/>
        </w:numPr>
        <w:topLinePunct/>
        <w:spacing w:before="120" w:after="120"/>
        <w:ind w:left="777"/>
        <w:contextualSpacing w:val="0"/>
        <w:jc w:val="both"/>
        <w:rPr>
          <w:rFonts w:ascii="Calibri" w:eastAsia="SimSun" w:hAnsi="Calibri" w:cs="Calibri"/>
          <w:color w:val="000000"/>
          <w:sz w:val="24"/>
          <w:szCs w:val="24"/>
          <w:lang w:val="en-US" w:eastAsia="zh-CN" w:bidi="ar"/>
          <w:rPrChange w:id="99" w:author="Li" w:date="2025-07-30T17:56:00Z">
            <w:rPr>
              <w:rFonts w:ascii="Calibri" w:eastAsia="SimSun" w:hAnsi="Calibri" w:cs="Calibri"/>
              <w:color w:val="000000"/>
              <w:lang w:val="en-US" w:eastAsia="zh-CN" w:bidi="ar"/>
            </w:rPr>
          </w:rPrChange>
        </w:rPr>
        <w:pPrChange w:id="100" w:author="Li" w:date="2025-07-30T17:56:00Z">
          <w:pPr>
            <w:topLinePunct/>
            <w:spacing w:before="120" w:after="240"/>
            <w:ind w:leftChars="200" w:left="360"/>
            <w:jc w:val="both"/>
          </w:pPr>
        </w:pPrChange>
      </w:pPr>
      <w:r w:rsidRPr="004F6ED7">
        <w:rPr>
          <w:rFonts w:eastAsia="Times New Roman" w:cs="Arial"/>
          <w:b/>
          <w:bCs/>
          <w:strike/>
          <w:sz w:val="24"/>
          <w:szCs w:val="24"/>
          <w:lang w:val="en-US" w:eastAsia="zh-CN" w:bidi="ar"/>
          <w:rPrChange w:id="101" w:author="Li" w:date="2025-07-30T17:56:00Z">
            <w:rPr>
              <w:rFonts w:eastAsia="Times New Roman" w:cs="Arial"/>
              <w:b/>
              <w:bCs/>
              <w:sz w:val="24"/>
              <w:szCs w:val="24"/>
              <w:lang w:val="en-US" w:eastAsia="zh-CN" w:bidi="ar"/>
            </w:rPr>
          </w:rPrChange>
        </w:rPr>
        <w:t>RECOGNIZING FURTHER</w:t>
      </w:r>
      <w:r w:rsidRPr="004F6ED7">
        <w:rPr>
          <w:rFonts w:ascii="Calibri-Bold" w:eastAsia="Calibri-Bold" w:hAnsi="Calibri-Bold" w:cs="Calibri-Bold"/>
          <w:b/>
          <w:bCs/>
          <w:strike/>
          <w:color w:val="000000"/>
          <w:sz w:val="24"/>
          <w:szCs w:val="24"/>
          <w:lang w:val="en-US" w:eastAsia="zh-CN" w:bidi="ar"/>
          <w:rPrChange w:id="102" w:author="Li" w:date="2025-07-30T17:56:00Z">
            <w:rPr>
              <w:rFonts w:ascii="Calibri-Bold" w:eastAsia="Calibri-Bold" w:hAnsi="Calibri-Bold" w:cs="Calibri-Bold"/>
              <w:b/>
              <w:bCs/>
              <w:color w:val="000000"/>
              <w:sz w:val="24"/>
              <w:szCs w:val="24"/>
              <w:lang w:val="en-US" w:eastAsia="zh-CN" w:bidi="ar"/>
            </w:rPr>
          </w:rPrChange>
        </w:rPr>
        <w:t xml:space="preserve"> </w:t>
      </w:r>
      <w:r w:rsidRPr="004F6ED7">
        <w:rPr>
          <w:rFonts w:eastAsiaTheme="minorEastAsia" w:cs="Arial"/>
          <w:sz w:val="24"/>
          <w:szCs w:val="24"/>
          <w:lang w:val="en-US" w:eastAsia="zh-CN" w:bidi="ar"/>
          <w:rPrChange w:id="103" w:author="Li" w:date="2025-07-30T17:56:00Z">
            <w:rPr>
              <w:lang w:val="en-US" w:eastAsia="zh-CN" w:bidi="ar"/>
            </w:rPr>
          </w:rPrChange>
        </w:rPr>
        <w:t xml:space="preserve">Regulation 4 of Chapter V of the SOLAS Convention 1974, as amended, on navigational </w:t>
      </w:r>
      <w:proofErr w:type="gramStart"/>
      <w:r w:rsidRPr="004F6ED7">
        <w:rPr>
          <w:rFonts w:eastAsiaTheme="minorEastAsia" w:cs="Arial"/>
          <w:sz w:val="24"/>
          <w:szCs w:val="24"/>
          <w:lang w:val="en-US" w:eastAsia="zh-CN" w:bidi="ar"/>
          <w:rPrChange w:id="104" w:author="Li" w:date="2025-07-30T17:56:00Z">
            <w:rPr>
              <w:lang w:val="en-US" w:eastAsia="zh-CN" w:bidi="ar"/>
            </w:rPr>
          </w:rPrChange>
        </w:rPr>
        <w:t>warnings;</w:t>
      </w:r>
      <w:proofErr w:type="gramEnd"/>
    </w:p>
    <w:p w14:paraId="201BD9A6" w14:textId="77777777" w:rsidR="004F6ED7" w:rsidRDefault="005A6489" w:rsidP="00201A2E">
      <w:pPr>
        <w:topLinePunct/>
        <w:spacing w:before="120" w:after="240"/>
        <w:ind w:leftChars="200" w:left="360"/>
        <w:jc w:val="both"/>
        <w:rPr>
          <w:ins w:id="105" w:author="Li" w:date="2025-07-30T17:57:00Z"/>
          <w:rFonts w:eastAsiaTheme="minorEastAsia" w:cs="Arial"/>
          <w:sz w:val="24"/>
          <w:szCs w:val="24"/>
          <w:lang w:val="en-US" w:eastAsia="zh-CN" w:bidi="ar"/>
        </w:rPr>
      </w:pPr>
      <w:r w:rsidRPr="008626D4">
        <w:rPr>
          <w:rFonts w:eastAsia="Times New Roman" w:cs="Arial"/>
          <w:b/>
          <w:bCs/>
          <w:sz w:val="24"/>
          <w:szCs w:val="24"/>
          <w:lang w:val="en-US" w:eastAsia="zh-CN" w:bidi="ar"/>
        </w:rPr>
        <w:t>RECOGNIZING FURTHER</w:t>
      </w:r>
      <w:r w:rsidRPr="008626D4">
        <w:rPr>
          <w:rFonts w:ascii="Calibri" w:eastAsia="SimSun" w:hAnsi="Calibri" w:cs="Calibri"/>
          <w:color w:val="000000"/>
          <w:sz w:val="24"/>
          <w:szCs w:val="24"/>
          <w:lang w:val="en-US" w:eastAsia="zh-CN" w:bidi="ar"/>
        </w:rPr>
        <w:t xml:space="preserve"> </w:t>
      </w:r>
      <w:r w:rsidRPr="008626D4">
        <w:rPr>
          <w:rFonts w:eastAsiaTheme="minorEastAsia" w:cs="Arial"/>
          <w:sz w:val="24"/>
          <w:szCs w:val="24"/>
          <w:lang w:val="en-US" w:eastAsia="zh-CN" w:bidi="ar"/>
        </w:rPr>
        <w:t xml:space="preserve">that </w:t>
      </w:r>
      <w:ins w:id="106" w:author="Li" w:date="2025-07-30T17:57:00Z">
        <w:r w:rsidR="004F6ED7" w:rsidRPr="004F6ED7">
          <w:rPr>
            <w:rFonts w:eastAsiaTheme="minorEastAsia" w:cs="Arial"/>
            <w:sz w:val="24"/>
            <w:szCs w:val="24"/>
            <w:highlight w:val="cyan"/>
            <w:lang w:val="en-US" w:eastAsia="zh-CN" w:bidi="ar"/>
            <w:rPrChange w:id="107" w:author="Li" w:date="2025-07-30T17:57:00Z">
              <w:rPr>
                <w:rFonts w:eastAsiaTheme="minorEastAsia" w:cs="Arial"/>
                <w:sz w:val="24"/>
                <w:szCs w:val="24"/>
                <w:lang w:val="en-US" w:eastAsia="zh-CN" w:bidi="ar"/>
              </w:rPr>
            </w:rPrChange>
          </w:rPr>
          <w:t xml:space="preserve">work carried out by IALA on ASM systems has facilitated the development and adoption of a suite of technical and operational publications by other bodies such as IMO, ITU, </w:t>
        </w:r>
        <w:proofErr w:type="gramStart"/>
        <w:r w:rsidR="004F6ED7" w:rsidRPr="004F6ED7">
          <w:rPr>
            <w:rFonts w:eastAsiaTheme="minorEastAsia" w:cs="Arial"/>
            <w:sz w:val="24"/>
            <w:szCs w:val="24"/>
            <w:highlight w:val="cyan"/>
            <w:lang w:val="en-US" w:eastAsia="zh-CN" w:bidi="ar"/>
            <w:rPrChange w:id="108" w:author="Li" w:date="2025-07-30T17:57:00Z">
              <w:rPr>
                <w:rFonts w:eastAsiaTheme="minorEastAsia" w:cs="Arial"/>
                <w:sz w:val="24"/>
                <w:szCs w:val="24"/>
                <w:lang w:val="en-US" w:eastAsia="zh-CN" w:bidi="ar"/>
              </w:rPr>
            </w:rPrChange>
          </w:rPr>
          <w:t>etc :</w:t>
        </w:r>
        <w:proofErr w:type="gramEnd"/>
      </w:ins>
    </w:p>
    <w:p w14:paraId="67797391" w14:textId="77777777" w:rsidR="004F6ED7" w:rsidRPr="004F6ED7" w:rsidRDefault="005A6489">
      <w:pPr>
        <w:pStyle w:val="ListParagraph"/>
        <w:numPr>
          <w:ilvl w:val="0"/>
          <w:numId w:val="45"/>
        </w:numPr>
        <w:topLinePunct/>
        <w:spacing w:before="120" w:after="120"/>
        <w:ind w:left="777"/>
        <w:contextualSpacing w:val="0"/>
        <w:jc w:val="both"/>
        <w:rPr>
          <w:ins w:id="109" w:author="Li" w:date="2025-07-30T17:58:00Z"/>
          <w:rFonts w:eastAsiaTheme="minorEastAsia" w:cs="Arial"/>
          <w:sz w:val="24"/>
          <w:szCs w:val="24"/>
          <w:lang w:val="en-US" w:eastAsia="zh-CN" w:bidi="ar"/>
          <w:rPrChange w:id="110" w:author="Li" w:date="2025-07-30T18:04:00Z">
            <w:rPr>
              <w:ins w:id="111" w:author="Li" w:date="2025-07-30T17:58:00Z"/>
              <w:lang w:val="en-US" w:eastAsia="zh-CN" w:bidi="ar"/>
            </w:rPr>
          </w:rPrChange>
        </w:rPr>
        <w:pPrChange w:id="112" w:author="Li" w:date="2025-07-30T18:04:00Z">
          <w:pPr>
            <w:topLinePunct/>
            <w:spacing w:before="120" w:after="240"/>
            <w:ind w:leftChars="200" w:left="360"/>
            <w:jc w:val="both"/>
          </w:pPr>
        </w:pPrChange>
      </w:pPr>
      <w:r w:rsidRPr="004F6ED7">
        <w:rPr>
          <w:rFonts w:eastAsiaTheme="minorEastAsia" w:cs="Arial"/>
          <w:sz w:val="24"/>
          <w:szCs w:val="24"/>
          <w:lang w:val="en-US" w:eastAsia="zh-CN" w:bidi="ar"/>
          <w:rPrChange w:id="113" w:author="Li" w:date="2025-07-30T18:04:00Z">
            <w:rPr>
              <w:lang w:val="en-US" w:eastAsia="zh-CN" w:bidi="ar"/>
            </w:rPr>
          </w:rPrChange>
        </w:rPr>
        <w:t xml:space="preserve">IMO through the publication of SN/Circ. 289 has updated the internationally recognized definitions of ASM for operational digital communication </w:t>
      </w:r>
      <w:proofErr w:type="gramStart"/>
      <w:r w:rsidRPr="004F6ED7">
        <w:rPr>
          <w:rFonts w:eastAsiaTheme="minorEastAsia" w:cs="Arial"/>
          <w:sz w:val="24"/>
          <w:szCs w:val="24"/>
          <w:lang w:val="en-US" w:eastAsia="zh-CN" w:bidi="ar"/>
          <w:rPrChange w:id="114" w:author="Li" w:date="2025-07-30T18:04:00Z">
            <w:rPr>
              <w:lang w:val="en-US" w:eastAsia="zh-CN" w:bidi="ar"/>
            </w:rPr>
          </w:rPrChange>
        </w:rPr>
        <w:t>through the use of</w:t>
      </w:r>
      <w:proofErr w:type="gramEnd"/>
      <w:r w:rsidRPr="004F6ED7">
        <w:rPr>
          <w:rFonts w:eastAsiaTheme="minorEastAsia" w:cs="Arial"/>
          <w:sz w:val="24"/>
          <w:szCs w:val="24"/>
          <w:lang w:val="en-US" w:eastAsia="zh-CN" w:bidi="ar"/>
          <w:rPrChange w:id="115" w:author="Li" w:date="2025-07-30T18:04:00Z">
            <w:rPr>
              <w:lang w:val="en-US" w:eastAsia="zh-CN" w:bidi="ar"/>
            </w:rPr>
          </w:rPrChange>
        </w:rPr>
        <w:t xml:space="preserve"> </w:t>
      </w:r>
      <w:proofErr w:type="gramStart"/>
      <w:r w:rsidRPr="004F6ED7">
        <w:rPr>
          <w:rFonts w:eastAsiaTheme="minorEastAsia" w:cs="Arial"/>
          <w:sz w:val="24"/>
          <w:szCs w:val="24"/>
          <w:lang w:val="en-US" w:eastAsia="zh-CN" w:bidi="ar"/>
          <w:rPrChange w:id="116" w:author="Li" w:date="2025-07-30T18:04:00Z">
            <w:rPr>
              <w:lang w:val="en-US" w:eastAsia="zh-CN" w:bidi="ar"/>
            </w:rPr>
          </w:rPrChange>
        </w:rPr>
        <w:t xml:space="preserve">AIS </w:t>
      </w:r>
      <w:ins w:id="117" w:author="Li" w:date="2025-07-30T17:58:00Z">
        <w:r w:rsidR="004F6ED7" w:rsidRPr="004F6ED7">
          <w:rPr>
            <w:rFonts w:eastAsiaTheme="minorEastAsia" w:cs="Arial"/>
            <w:sz w:val="24"/>
            <w:szCs w:val="24"/>
            <w:highlight w:val="cyan"/>
            <w:lang w:val="en-US" w:eastAsia="zh-CN" w:bidi="ar"/>
            <w:rPrChange w:id="118" w:author="Li" w:date="2025-07-30T18:04:00Z">
              <w:rPr>
                <w:rFonts w:eastAsiaTheme="minorEastAsia" w:cs="Arial"/>
                <w:sz w:val="24"/>
                <w:szCs w:val="24"/>
                <w:lang w:val="en-US" w:eastAsia="zh-CN" w:bidi="ar"/>
              </w:rPr>
            </w:rPrChange>
          </w:rPr>
          <w:t>;</w:t>
        </w:r>
        <w:proofErr w:type="gramEnd"/>
        <w:r w:rsidR="004F6ED7" w:rsidRPr="004F6ED7">
          <w:rPr>
            <w:rFonts w:eastAsiaTheme="minorEastAsia" w:cs="Arial"/>
            <w:sz w:val="24"/>
            <w:szCs w:val="24"/>
            <w:lang w:val="en-US" w:eastAsia="zh-CN" w:bidi="ar"/>
            <w:rPrChange w:id="119" w:author="Li" w:date="2025-07-30T18:04:00Z">
              <w:rPr>
                <w:lang w:val="en-US" w:eastAsia="zh-CN" w:bidi="ar"/>
              </w:rPr>
            </w:rPrChange>
          </w:rPr>
          <w:t xml:space="preserve"> </w:t>
        </w:r>
      </w:ins>
      <w:r w:rsidRPr="004F6ED7">
        <w:rPr>
          <w:rFonts w:eastAsiaTheme="minorEastAsia" w:cs="Arial"/>
          <w:sz w:val="24"/>
          <w:szCs w:val="24"/>
          <w:lang w:val="en-US" w:eastAsia="zh-CN" w:bidi="ar"/>
          <w:rPrChange w:id="120" w:author="Li" w:date="2025-07-30T18:04:00Z">
            <w:rPr>
              <w:lang w:val="en-US" w:eastAsia="zh-CN" w:bidi="ar"/>
            </w:rPr>
          </w:rPrChange>
        </w:rPr>
        <w:t xml:space="preserve">and </w:t>
      </w:r>
    </w:p>
    <w:p w14:paraId="39537FB5" w14:textId="77777777" w:rsidR="00453C4C" w:rsidRPr="004F6ED7" w:rsidRDefault="004F6ED7">
      <w:pPr>
        <w:pStyle w:val="ListParagraph"/>
        <w:numPr>
          <w:ilvl w:val="0"/>
          <w:numId w:val="45"/>
        </w:numPr>
        <w:topLinePunct/>
        <w:spacing w:before="120" w:after="120"/>
        <w:ind w:left="777"/>
        <w:contextualSpacing w:val="0"/>
        <w:jc w:val="both"/>
        <w:rPr>
          <w:ins w:id="121" w:author="Li" w:date="2025-07-30T17:58:00Z"/>
          <w:rFonts w:eastAsiaTheme="minorEastAsia" w:cs="Arial"/>
          <w:sz w:val="24"/>
          <w:szCs w:val="24"/>
          <w:lang w:val="en-US" w:eastAsia="zh-CN" w:bidi="ar"/>
          <w:rPrChange w:id="122" w:author="Li" w:date="2025-07-30T18:04:00Z">
            <w:rPr>
              <w:ins w:id="123" w:author="Li" w:date="2025-07-30T17:58:00Z"/>
              <w:lang w:val="en-US" w:eastAsia="zh-CN" w:bidi="ar"/>
            </w:rPr>
          </w:rPrChange>
        </w:rPr>
        <w:pPrChange w:id="124" w:author="Li" w:date="2025-07-30T18:04:00Z">
          <w:pPr>
            <w:topLinePunct/>
            <w:spacing w:before="120" w:after="240"/>
            <w:ind w:leftChars="200" w:left="360"/>
            <w:jc w:val="both"/>
          </w:pPr>
        </w:pPrChange>
      </w:pPr>
      <w:ins w:id="125" w:author="Li" w:date="2025-07-30T17:58:00Z">
        <w:r w:rsidRPr="004F6ED7">
          <w:rPr>
            <w:rFonts w:eastAsiaTheme="minorEastAsia" w:cs="Arial"/>
            <w:sz w:val="24"/>
            <w:szCs w:val="24"/>
            <w:highlight w:val="cyan"/>
            <w:lang w:val="en-US" w:eastAsia="zh-CN" w:bidi="ar"/>
            <w:rPrChange w:id="126" w:author="Li" w:date="2025-07-30T18:04:00Z">
              <w:rPr>
                <w:rFonts w:eastAsiaTheme="minorEastAsia" w:cs="Arial"/>
                <w:sz w:val="24"/>
                <w:szCs w:val="24"/>
                <w:lang w:val="en-US" w:eastAsia="zh-CN" w:bidi="ar"/>
              </w:rPr>
            </w:rPrChange>
          </w:rPr>
          <w:t>IMO</w:t>
        </w:r>
        <w:r w:rsidRPr="004F6ED7">
          <w:rPr>
            <w:rFonts w:eastAsiaTheme="minorEastAsia" w:cs="Arial"/>
            <w:sz w:val="24"/>
            <w:szCs w:val="24"/>
            <w:lang w:val="en-US" w:eastAsia="zh-CN" w:bidi="ar"/>
            <w:rPrChange w:id="127" w:author="Li" w:date="2025-07-30T18:04:00Z">
              <w:rPr>
                <w:lang w:val="en-US" w:eastAsia="zh-CN" w:bidi="ar"/>
              </w:rPr>
            </w:rPrChange>
          </w:rPr>
          <w:t xml:space="preserve"> </w:t>
        </w:r>
      </w:ins>
      <w:r w:rsidR="005A6489" w:rsidRPr="004F6ED7">
        <w:rPr>
          <w:rFonts w:eastAsiaTheme="minorEastAsia" w:cs="Arial"/>
          <w:sz w:val="24"/>
          <w:szCs w:val="24"/>
          <w:lang w:val="en-US" w:eastAsia="zh-CN" w:bidi="ar"/>
          <w:rPrChange w:id="128" w:author="Li" w:date="2025-07-30T18:04:00Z">
            <w:rPr>
              <w:lang w:val="en-US" w:eastAsia="zh-CN" w:bidi="ar"/>
            </w:rPr>
          </w:rPrChange>
        </w:rPr>
        <w:t xml:space="preserve">through SN/Circ. 290 provided basic guidance on portrayal </w:t>
      </w:r>
      <w:proofErr w:type="gramStart"/>
      <w:r w:rsidR="005A6489" w:rsidRPr="004F6ED7">
        <w:rPr>
          <w:rFonts w:eastAsiaTheme="minorEastAsia" w:cs="Arial"/>
          <w:sz w:val="24"/>
          <w:szCs w:val="24"/>
          <w:lang w:val="en-US" w:eastAsia="zh-CN" w:bidi="ar"/>
          <w:rPrChange w:id="129" w:author="Li" w:date="2025-07-30T18:04:00Z">
            <w:rPr>
              <w:lang w:val="en-US" w:eastAsia="zh-CN" w:bidi="ar"/>
            </w:rPr>
          </w:rPrChange>
        </w:rPr>
        <w:t>issues;</w:t>
      </w:r>
      <w:proofErr w:type="gramEnd"/>
    </w:p>
    <w:p w14:paraId="53570A29" w14:textId="77777777" w:rsidR="004F6ED7" w:rsidRPr="004F6ED7" w:rsidRDefault="004F6ED7">
      <w:pPr>
        <w:pStyle w:val="ListParagraph"/>
        <w:numPr>
          <w:ilvl w:val="0"/>
          <w:numId w:val="45"/>
        </w:numPr>
        <w:topLinePunct/>
        <w:spacing w:before="120" w:after="120"/>
        <w:ind w:left="777"/>
        <w:contextualSpacing w:val="0"/>
        <w:jc w:val="both"/>
        <w:rPr>
          <w:ins w:id="130" w:author="Li" w:date="2025-07-30T17:59:00Z"/>
          <w:rFonts w:eastAsia="Times New Roman" w:cs="Arial"/>
          <w:sz w:val="24"/>
          <w:szCs w:val="24"/>
          <w:rPrChange w:id="131" w:author="Li" w:date="2025-07-30T18:04:00Z">
            <w:rPr>
              <w:ins w:id="132" w:author="Li" w:date="2025-07-30T17:59:00Z"/>
            </w:rPr>
          </w:rPrChange>
        </w:rPr>
        <w:pPrChange w:id="133" w:author="Li" w:date="2025-07-30T18:04:00Z">
          <w:pPr>
            <w:topLinePunct/>
            <w:spacing w:before="120" w:after="240"/>
            <w:ind w:leftChars="200" w:left="360"/>
            <w:jc w:val="both"/>
          </w:pPr>
        </w:pPrChange>
      </w:pPr>
      <w:ins w:id="134" w:author="Li" w:date="2025-07-30T17:59:00Z">
        <w:r w:rsidRPr="004F6ED7">
          <w:rPr>
            <w:rFonts w:eastAsia="Times New Roman" w:cs="Arial"/>
            <w:sz w:val="24"/>
            <w:szCs w:val="24"/>
            <w:highlight w:val="cyan"/>
            <w:rPrChange w:id="135" w:author="Li" w:date="2025-07-30T18:04:00Z">
              <w:rPr>
                <w:rFonts w:eastAsia="Times New Roman" w:cs="Arial"/>
                <w:sz w:val="22"/>
                <w:highlight w:val="cyan"/>
              </w:rPr>
            </w:rPrChange>
          </w:rPr>
          <w:t xml:space="preserve">The World Radiocommunication Conference 2015 (WRC-15) allocated frequencies for VDE terrestrial (reception and transmission), ASM terrestrial (reception and transmission) and ASM satellite </w:t>
        </w:r>
        <w:proofErr w:type="gramStart"/>
        <w:r w:rsidRPr="004F6ED7">
          <w:rPr>
            <w:rFonts w:eastAsia="Times New Roman" w:cs="Arial"/>
            <w:sz w:val="24"/>
            <w:szCs w:val="24"/>
            <w:highlight w:val="cyan"/>
            <w:rPrChange w:id="136" w:author="Li" w:date="2025-07-30T18:04:00Z">
              <w:rPr>
                <w:rFonts w:eastAsia="Times New Roman" w:cs="Arial"/>
                <w:sz w:val="22"/>
                <w:highlight w:val="cyan"/>
              </w:rPr>
            </w:rPrChange>
          </w:rPr>
          <w:t>reception</w:t>
        </w:r>
        <w:r w:rsidRPr="004F6ED7">
          <w:rPr>
            <w:rFonts w:eastAsia="Times New Roman" w:cs="Arial"/>
            <w:sz w:val="24"/>
            <w:szCs w:val="24"/>
            <w:rPrChange w:id="137" w:author="Li" w:date="2025-07-30T18:04:00Z">
              <w:rPr/>
            </w:rPrChange>
          </w:rPr>
          <w:t>;</w:t>
        </w:r>
        <w:proofErr w:type="gramEnd"/>
      </w:ins>
    </w:p>
    <w:p w14:paraId="4D2DA4B4" w14:textId="77777777" w:rsidR="004F6ED7" w:rsidRDefault="004F6ED7">
      <w:pPr>
        <w:pStyle w:val="ListParagraph"/>
        <w:numPr>
          <w:ilvl w:val="0"/>
          <w:numId w:val="45"/>
        </w:numPr>
        <w:topLinePunct/>
        <w:spacing w:before="120" w:after="120"/>
        <w:ind w:left="777"/>
        <w:contextualSpacing w:val="0"/>
        <w:jc w:val="both"/>
        <w:rPr>
          <w:ins w:id="138" w:author="Li" w:date="2025-07-30T18:02:00Z"/>
        </w:rPr>
        <w:pPrChange w:id="139" w:author="Li" w:date="2025-07-30T18:04:00Z">
          <w:pPr>
            <w:topLinePunct/>
            <w:spacing w:before="120" w:after="240"/>
            <w:ind w:leftChars="200" w:left="360"/>
            <w:jc w:val="both"/>
          </w:pPr>
        </w:pPrChange>
      </w:pPr>
      <w:ins w:id="140" w:author="Li" w:date="2025-07-30T18:01:00Z">
        <w:r w:rsidRPr="004F6ED7">
          <w:rPr>
            <w:rFonts w:eastAsia="Times New Roman" w:cs="Arial"/>
            <w:sz w:val="24"/>
            <w:szCs w:val="24"/>
            <w:highlight w:val="cyan"/>
            <w:rPrChange w:id="141" w:author="Li" w:date="2025-07-30T18:04:00Z">
              <w:rPr>
                <w:rFonts w:eastAsia="Times New Roman" w:cs="Arial"/>
                <w:sz w:val="22"/>
                <w:highlight w:val="cyan"/>
              </w:rPr>
            </w:rPrChange>
          </w:rPr>
          <w:t>The World Radiocommunication Conference 2019 (WRC-19) allocated frequencies for the VDE satellite (reception and transmission</w:t>
        </w:r>
        <w:proofErr w:type="gramStart"/>
        <w:r w:rsidRPr="004F6ED7">
          <w:rPr>
            <w:rFonts w:eastAsia="Times New Roman" w:cs="Arial"/>
            <w:sz w:val="24"/>
            <w:szCs w:val="24"/>
            <w:highlight w:val="cyan"/>
            <w:rPrChange w:id="142" w:author="Li" w:date="2025-07-30T18:04:00Z">
              <w:rPr>
                <w:rFonts w:eastAsia="Times New Roman" w:cs="Arial"/>
                <w:sz w:val="22"/>
                <w:highlight w:val="cyan"/>
              </w:rPr>
            </w:rPrChange>
          </w:rPr>
          <w:t>)</w:t>
        </w:r>
        <w:r w:rsidRPr="004F6ED7">
          <w:rPr>
            <w:rFonts w:eastAsia="Times New Roman" w:cs="Arial"/>
            <w:sz w:val="24"/>
            <w:szCs w:val="24"/>
            <w:rPrChange w:id="143" w:author="Li" w:date="2025-07-30T18:04:00Z">
              <w:rPr/>
            </w:rPrChange>
          </w:rPr>
          <w:t>;</w:t>
        </w:r>
      </w:ins>
      <w:proofErr w:type="gramEnd"/>
      <w:ins w:id="144" w:author="Li" w:date="2025-07-30T18:02:00Z">
        <w:r w:rsidRPr="004F6ED7">
          <w:t xml:space="preserve"> </w:t>
        </w:r>
      </w:ins>
    </w:p>
    <w:p w14:paraId="6B14771D" w14:textId="77777777" w:rsidR="004F6ED7" w:rsidRPr="004F6ED7" w:rsidRDefault="004F6ED7">
      <w:pPr>
        <w:pStyle w:val="ListParagraph"/>
        <w:numPr>
          <w:ilvl w:val="0"/>
          <w:numId w:val="45"/>
        </w:numPr>
        <w:topLinePunct/>
        <w:spacing w:before="120" w:after="120"/>
        <w:ind w:left="777"/>
        <w:contextualSpacing w:val="0"/>
        <w:jc w:val="both"/>
        <w:rPr>
          <w:ins w:id="145" w:author="Li" w:date="2025-07-30T18:02:00Z"/>
          <w:rFonts w:eastAsia="Times New Roman" w:cs="Arial"/>
          <w:sz w:val="24"/>
          <w:szCs w:val="24"/>
          <w:rPrChange w:id="146" w:author="Li" w:date="2025-07-30T18:04:00Z">
            <w:rPr>
              <w:ins w:id="147" w:author="Li" w:date="2025-07-30T18:02:00Z"/>
            </w:rPr>
          </w:rPrChange>
        </w:rPr>
        <w:pPrChange w:id="148" w:author="Li" w:date="2025-07-30T18:04:00Z">
          <w:pPr>
            <w:topLinePunct/>
            <w:spacing w:before="120" w:after="240"/>
            <w:ind w:leftChars="200" w:left="360"/>
            <w:jc w:val="both"/>
          </w:pPr>
        </w:pPrChange>
      </w:pPr>
      <w:ins w:id="149" w:author="Li" w:date="2025-07-30T18:02:00Z">
        <w:r w:rsidRPr="004F6ED7">
          <w:rPr>
            <w:rFonts w:eastAsia="Times New Roman" w:cs="Arial"/>
            <w:sz w:val="24"/>
            <w:szCs w:val="24"/>
            <w:highlight w:val="cyan"/>
            <w:rPrChange w:id="150" w:author="Li" w:date="2025-07-30T18:04:00Z">
              <w:rPr>
                <w:rFonts w:eastAsia="Times New Roman" w:cs="Arial"/>
                <w:sz w:val="24"/>
                <w:szCs w:val="24"/>
              </w:rPr>
            </w:rPrChange>
          </w:rPr>
          <w:t xml:space="preserve">ITU-R M.1371-5, Annex 4 provides technical guidance on the use of </w:t>
        </w:r>
        <w:proofErr w:type="gramStart"/>
        <w:r w:rsidRPr="004F6ED7">
          <w:rPr>
            <w:rFonts w:eastAsia="Times New Roman" w:cs="Arial"/>
            <w:sz w:val="24"/>
            <w:szCs w:val="24"/>
            <w:highlight w:val="cyan"/>
            <w:rPrChange w:id="151" w:author="Li" w:date="2025-07-30T18:04:00Z">
              <w:rPr>
                <w:rFonts w:eastAsia="Times New Roman" w:cs="Arial"/>
                <w:sz w:val="24"/>
                <w:szCs w:val="24"/>
              </w:rPr>
            </w:rPrChange>
          </w:rPr>
          <w:t>ASM</w:t>
        </w:r>
        <w:r w:rsidRPr="004F6ED7">
          <w:rPr>
            <w:rFonts w:eastAsia="Times New Roman" w:cs="Arial"/>
            <w:sz w:val="24"/>
            <w:szCs w:val="24"/>
            <w:rPrChange w:id="152" w:author="Li" w:date="2025-07-30T18:04:00Z">
              <w:rPr/>
            </w:rPrChange>
          </w:rPr>
          <w:t>;</w:t>
        </w:r>
        <w:proofErr w:type="gramEnd"/>
      </w:ins>
    </w:p>
    <w:p w14:paraId="0B2A78B1" w14:textId="77777777" w:rsidR="004F6ED7" w:rsidRPr="004F6ED7" w:rsidRDefault="004F6ED7">
      <w:pPr>
        <w:pStyle w:val="ListParagraph"/>
        <w:numPr>
          <w:ilvl w:val="0"/>
          <w:numId w:val="45"/>
        </w:numPr>
        <w:topLinePunct/>
        <w:spacing w:before="120" w:after="120"/>
        <w:ind w:left="777"/>
        <w:contextualSpacing w:val="0"/>
        <w:jc w:val="both"/>
        <w:rPr>
          <w:ins w:id="153" w:author="Li" w:date="2025-07-30T18:03:00Z"/>
          <w:rFonts w:eastAsia="Times New Roman" w:cs="Arial"/>
          <w:sz w:val="24"/>
          <w:szCs w:val="24"/>
          <w:rPrChange w:id="154" w:author="Li" w:date="2025-07-30T18:04:00Z">
            <w:rPr>
              <w:ins w:id="155" w:author="Li" w:date="2025-07-30T18:03:00Z"/>
            </w:rPr>
          </w:rPrChange>
        </w:rPr>
        <w:pPrChange w:id="156" w:author="Li" w:date="2025-07-30T18:04:00Z">
          <w:pPr>
            <w:topLinePunct/>
            <w:spacing w:before="120" w:after="240"/>
            <w:ind w:leftChars="200" w:left="360"/>
            <w:jc w:val="both"/>
          </w:pPr>
        </w:pPrChange>
      </w:pPr>
      <w:ins w:id="157" w:author="Li" w:date="2025-07-30T18:03:00Z">
        <w:r w:rsidRPr="004F6ED7">
          <w:rPr>
            <w:rFonts w:eastAsia="Times New Roman" w:cs="Arial"/>
            <w:sz w:val="24"/>
            <w:szCs w:val="24"/>
            <w:highlight w:val="cyan"/>
            <w:rPrChange w:id="158" w:author="Li" w:date="2025-07-30T18:04:00Z">
              <w:rPr>
                <w:rFonts w:eastAsia="Times New Roman" w:cs="Arial"/>
                <w:sz w:val="24"/>
                <w:szCs w:val="24"/>
              </w:rPr>
            </w:rPrChange>
          </w:rPr>
          <w:t xml:space="preserve">ITU has developed Recommendation ITU-R M.2092 Technical characteristics for a VHF Data Exchange System in the VHF maritime mobile </w:t>
        </w:r>
        <w:proofErr w:type="gramStart"/>
        <w:r w:rsidRPr="004F6ED7">
          <w:rPr>
            <w:rFonts w:eastAsia="Times New Roman" w:cs="Arial"/>
            <w:sz w:val="24"/>
            <w:szCs w:val="24"/>
            <w:highlight w:val="cyan"/>
            <w:rPrChange w:id="159" w:author="Li" w:date="2025-07-30T18:04:00Z">
              <w:rPr>
                <w:rFonts w:eastAsia="Times New Roman" w:cs="Arial"/>
                <w:sz w:val="24"/>
                <w:szCs w:val="24"/>
              </w:rPr>
            </w:rPrChange>
          </w:rPr>
          <w:t>band</w:t>
        </w:r>
        <w:r w:rsidRPr="004F6ED7">
          <w:rPr>
            <w:rFonts w:eastAsia="Times New Roman" w:cs="Arial"/>
            <w:sz w:val="24"/>
            <w:szCs w:val="24"/>
            <w:rPrChange w:id="160" w:author="Li" w:date="2025-07-30T18:04:00Z">
              <w:rPr/>
            </w:rPrChange>
          </w:rPr>
          <w:t>;</w:t>
        </w:r>
        <w:proofErr w:type="gramEnd"/>
      </w:ins>
    </w:p>
    <w:p w14:paraId="7764DA2A" w14:textId="274C7168" w:rsidR="004F6ED7" w:rsidRPr="004F6ED7" w:rsidRDefault="00DF1B89">
      <w:pPr>
        <w:pStyle w:val="ListParagraph"/>
        <w:numPr>
          <w:ilvl w:val="0"/>
          <w:numId w:val="45"/>
        </w:numPr>
        <w:topLinePunct/>
        <w:spacing w:before="120" w:after="120"/>
        <w:ind w:left="777"/>
        <w:contextualSpacing w:val="0"/>
        <w:jc w:val="both"/>
        <w:rPr>
          <w:ins w:id="161" w:author="Li" w:date="2025-07-30T18:01:00Z"/>
          <w:rFonts w:eastAsia="Times New Roman" w:cs="Arial"/>
          <w:sz w:val="24"/>
          <w:szCs w:val="24"/>
          <w:rPrChange w:id="162" w:author="Li" w:date="2025-07-30T18:04:00Z">
            <w:rPr>
              <w:ins w:id="163" w:author="Li" w:date="2025-07-30T18:01:00Z"/>
            </w:rPr>
          </w:rPrChange>
        </w:rPr>
        <w:pPrChange w:id="164" w:author="Li" w:date="2025-07-30T18:04:00Z">
          <w:pPr>
            <w:topLinePunct/>
            <w:spacing w:before="120" w:after="240"/>
            <w:ind w:leftChars="200" w:left="360"/>
            <w:jc w:val="both"/>
          </w:pPr>
        </w:pPrChange>
      </w:pPr>
      <w:ins w:id="165" w:author="Li" w:date="2025-08-03T18:14:00Z">
        <w:r w:rsidRPr="00DF1B89">
          <w:rPr>
            <w:rFonts w:eastAsia="Times New Roman" w:cs="Arial"/>
            <w:sz w:val="24"/>
            <w:szCs w:val="24"/>
            <w:highlight w:val="cyan"/>
            <w:rPrChange w:id="166" w:author="Li" w:date="2025-08-03T18:15:00Z">
              <w:rPr>
                <w:rFonts w:eastAsia="Times New Roman" w:cs="Arial"/>
                <w:sz w:val="24"/>
                <w:szCs w:val="24"/>
              </w:rPr>
            </w:rPrChange>
          </w:rPr>
          <w:t xml:space="preserve">IMO </w:t>
        </w:r>
      </w:ins>
      <w:ins w:id="167" w:author="Li" w:date="2025-08-03T18:15:00Z">
        <w:r w:rsidRPr="00DF1B89">
          <w:rPr>
            <w:rFonts w:eastAsia="Times New Roman" w:cs="Arial"/>
            <w:sz w:val="24"/>
            <w:szCs w:val="24"/>
            <w:highlight w:val="cyan"/>
            <w:rPrChange w:id="168" w:author="Li" w:date="2025-08-03T18:15:00Z">
              <w:rPr>
                <w:rFonts w:eastAsia="Times New Roman" w:cs="Arial"/>
                <w:sz w:val="24"/>
                <w:szCs w:val="24"/>
              </w:rPr>
            </w:rPrChange>
          </w:rPr>
          <w:t>MSC</w:t>
        </w:r>
      </w:ins>
      <w:ins w:id="169" w:author="Li" w:date="2025-08-03T18:14:00Z">
        <w:r w:rsidRPr="00DF1B89">
          <w:rPr>
            <w:rFonts w:eastAsia="Times New Roman" w:cs="Arial"/>
            <w:sz w:val="24"/>
            <w:szCs w:val="24"/>
            <w:highlight w:val="cyan"/>
            <w:rPrChange w:id="170" w:author="Li" w:date="2025-08-03T18:15:00Z">
              <w:rPr>
                <w:rFonts w:eastAsia="Times New Roman" w:cs="Arial"/>
                <w:sz w:val="24"/>
                <w:szCs w:val="24"/>
              </w:rPr>
            </w:rPrChange>
          </w:rPr>
          <w:t>-110th session</w:t>
        </w:r>
      </w:ins>
      <w:ins w:id="171" w:author="Li" w:date="2025-07-30T18:03:00Z">
        <w:r w:rsidR="004F6ED7" w:rsidRPr="004F6ED7">
          <w:rPr>
            <w:rFonts w:eastAsia="Times New Roman" w:cs="Arial"/>
            <w:sz w:val="24"/>
            <w:szCs w:val="24"/>
            <w:highlight w:val="cyan"/>
            <w:rPrChange w:id="172" w:author="Li" w:date="2025-07-30T18:04:00Z">
              <w:rPr>
                <w:rFonts w:eastAsia="Times New Roman" w:cs="Arial"/>
                <w:sz w:val="24"/>
                <w:szCs w:val="24"/>
              </w:rPr>
            </w:rPrChange>
          </w:rPr>
          <w:t xml:space="preserve"> has approved the inclusion of VDES in Chapter V of the International Convention for </w:t>
        </w:r>
        <w:proofErr w:type="gramStart"/>
        <w:r w:rsidR="004F6ED7" w:rsidRPr="004F6ED7">
          <w:rPr>
            <w:rFonts w:eastAsia="Times New Roman" w:cs="Arial"/>
            <w:sz w:val="24"/>
            <w:szCs w:val="24"/>
            <w:highlight w:val="cyan"/>
            <w:rPrChange w:id="173" w:author="Li" w:date="2025-07-30T18:04:00Z">
              <w:rPr>
                <w:rFonts w:eastAsia="Times New Roman" w:cs="Arial"/>
                <w:sz w:val="24"/>
                <w:szCs w:val="24"/>
              </w:rPr>
            </w:rPrChange>
          </w:rPr>
          <w:t>SOLAS, and</w:t>
        </w:r>
        <w:proofErr w:type="gramEnd"/>
        <w:r w:rsidR="004F6ED7" w:rsidRPr="004F6ED7">
          <w:rPr>
            <w:rFonts w:eastAsia="Times New Roman" w:cs="Arial"/>
            <w:sz w:val="24"/>
            <w:szCs w:val="24"/>
            <w:highlight w:val="cyan"/>
            <w:rPrChange w:id="174" w:author="Li" w:date="2025-07-30T18:04:00Z">
              <w:rPr>
                <w:rFonts w:eastAsia="Times New Roman" w:cs="Arial"/>
                <w:sz w:val="24"/>
                <w:szCs w:val="24"/>
              </w:rPr>
            </w:rPrChange>
          </w:rPr>
          <w:t xml:space="preserve"> has passed draft amendments to appendices such </w:t>
        </w:r>
        <w:r w:rsidR="004F6ED7" w:rsidRPr="00B63B58">
          <w:rPr>
            <w:rFonts w:eastAsia="Times New Roman" w:cs="Arial"/>
            <w:sz w:val="24"/>
            <w:szCs w:val="24"/>
            <w:highlight w:val="cyan"/>
            <w:rPrChange w:id="175" w:author="Li" w:date="2025-08-01T14:05:00Z">
              <w:rPr>
                <w:rFonts w:eastAsia="Times New Roman" w:cs="Arial"/>
                <w:sz w:val="24"/>
                <w:szCs w:val="24"/>
              </w:rPr>
            </w:rPrChange>
          </w:rPr>
          <w:t xml:space="preserve">as </w:t>
        </w:r>
        <w:r w:rsidR="004F6ED7" w:rsidRPr="00B63B58">
          <w:rPr>
            <w:rFonts w:eastAsiaTheme="minorEastAsia" w:cs="Arial"/>
            <w:i/>
            <w:iCs/>
            <w:sz w:val="24"/>
            <w:szCs w:val="24"/>
            <w:highlight w:val="cyan"/>
            <w:lang w:val="en-US" w:eastAsia="zh-CN" w:bidi="ar"/>
            <w:rPrChange w:id="176" w:author="Li" w:date="2025-08-01T14:05:00Z">
              <w:rPr>
                <w:rFonts w:eastAsia="Times New Roman" w:cs="Arial"/>
                <w:sz w:val="24"/>
                <w:szCs w:val="24"/>
              </w:rPr>
            </w:rPrChange>
          </w:rPr>
          <w:t>Performance Standards for Shipborne VHF Data Exchange System (VDES)</w:t>
        </w:r>
        <w:r w:rsidR="004F6ED7" w:rsidRPr="00B63B58">
          <w:rPr>
            <w:rFonts w:eastAsia="Times New Roman" w:cs="Arial"/>
            <w:sz w:val="24"/>
            <w:szCs w:val="24"/>
            <w:highlight w:val="cyan"/>
            <w:rPrChange w:id="177" w:author="Li" w:date="2025-08-01T14:05:00Z">
              <w:rPr>
                <w:rFonts w:eastAsia="Times New Roman" w:cs="Arial"/>
                <w:sz w:val="24"/>
                <w:szCs w:val="24"/>
              </w:rPr>
            </w:rPrChange>
          </w:rPr>
          <w:t xml:space="preserve"> and </w:t>
        </w:r>
        <w:r w:rsidR="004F6ED7" w:rsidRPr="00B63B58">
          <w:rPr>
            <w:rFonts w:eastAsiaTheme="minorEastAsia" w:cs="Arial"/>
            <w:i/>
            <w:iCs/>
            <w:sz w:val="24"/>
            <w:szCs w:val="24"/>
            <w:highlight w:val="cyan"/>
            <w:lang w:val="en-US" w:eastAsia="zh-CN" w:bidi="ar"/>
            <w:rPrChange w:id="178" w:author="Li" w:date="2025-08-01T14:05:00Z">
              <w:rPr>
                <w:rFonts w:eastAsia="Times New Roman" w:cs="Arial"/>
                <w:sz w:val="24"/>
                <w:szCs w:val="24"/>
              </w:rPr>
            </w:rPrChange>
          </w:rPr>
          <w:t>Guidelines for The Operational Use of Shipborne VHF Data Exchange System (VDES)</w:t>
        </w:r>
        <w:r w:rsidR="004F6ED7" w:rsidRPr="00B63B58">
          <w:rPr>
            <w:rFonts w:eastAsia="Times New Roman" w:cs="Arial"/>
            <w:sz w:val="24"/>
            <w:szCs w:val="24"/>
            <w:highlight w:val="cyan"/>
            <w:rPrChange w:id="179" w:author="Li" w:date="2025-08-01T14:05:00Z">
              <w:rPr/>
            </w:rPrChange>
          </w:rPr>
          <w:t>.</w:t>
        </w:r>
      </w:ins>
    </w:p>
    <w:p w14:paraId="7312827A" w14:textId="77777777" w:rsidR="00E110C3" w:rsidRDefault="005A6489" w:rsidP="00201A2E">
      <w:pPr>
        <w:topLinePunct/>
        <w:spacing w:before="120" w:after="240"/>
        <w:ind w:leftChars="200" w:left="360"/>
        <w:jc w:val="both"/>
        <w:rPr>
          <w:ins w:id="180" w:author="Li" w:date="2025-07-30T18:09:00Z"/>
          <w:rFonts w:eastAsia="Times New Roman" w:cs="Arial"/>
          <w:b/>
          <w:bCs/>
          <w:sz w:val="24"/>
          <w:szCs w:val="24"/>
          <w:lang w:val="en-US" w:eastAsia="zh-CN" w:bidi="ar"/>
        </w:rPr>
      </w:pPr>
      <w:r w:rsidRPr="008626D4">
        <w:rPr>
          <w:rFonts w:eastAsia="Times New Roman" w:cs="Arial"/>
          <w:b/>
          <w:bCs/>
          <w:sz w:val="24"/>
          <w:szCs w:val="24"/>
          <w:lang w:val="en-US" w:eastAsia="zh-CN" w:bidi="ar"/>
        </w:rPr>
        <w:t>NOTING</w:t>
      </w:r>
      <w:ins w:id="181" w:author="Li" w:date="2025-07-30T18:09:00Z">
        <w:r w:rsidR="00E110C3" w:rsidRPr="00C26B03">
          <w:rPr>
            <w:rFonts w:eastAsia="Times New Roman" w:cs="Arial"/>
            <w:b/>
            <w:bCs/>
            <w:sz w:val="24"/>
            <w:szCs w:val="24"/>
            <w:highlight w:val="cyan"/>
            <w:lang w:val="en-US" w:eastAsia="zh-CN" w:bidi="ar"/>
            <w:rPrChange w:id="182" w:author="Li" w:date="2025-07-30T19:03:00Z">
              <w:rPr>
                <w:rFonts w:eastAsia="Times New Roman" w:cs="Arial"/>
                <w:b/>
                <w:bCs/>
                <w:sz w:val="24"/>
                <w:szCs w:val="24"/>
                <w:lang w:val="en-US" w:eastAsia="zh-CN" w:bidi="ar"/>
              </w:rPr>
            </w:rPrChange>
          </w:rPr>
          <w:t>:</w:t>
        </w:r>
      </w:ins>
      <w:r w:rsidRPr="008626D4">
        <w:rPr>
          <w:rFonts w:eastAsia="Times New Roman" w:cs="Arial"/>
          <w:b/>
          <w:bCs/>
          <w:sz w:val="24"/>
          <w:szCs w:val="24"/>
          <w:lang w:val="en-US" w:eastAsia="zh-CN" w:bidi="ar"/>
        </w:rPr>
        <w:t xml:space="preserve"> </w:t>
      </w:r>
    </w:p>
    <w:p w14:paraId="28248107" w14:textId="77777777" w:rsidR="00453C4C" w:rsidRPr="00C26B03" w:rsidRDefault="005A6489">
      <w:pPr>
        <w:pStyle w:val="ListParagraph"/>
        <w:numPr>
          <w:ilvl w:val="0"/>
          <w:numId w:val="46"/>
        </w:numPr>
        <w:topLinePunct/>
        <w:spacing w:before="120" w:after="120"/>
        <w:ind w:left="777"/>
        <w:contextualSpacing w:val="0"/>
        <w:jc w:val="both"/>
        <w:rPr>
          <w:rFonts w:ascii="SimSun" w:eastAsia="SimSun" w:hAnsi="SimSun" w:cs="SimSun"/>
          <w:sz w:val="24"/>
          <w:szCs w:val="24"/>
          <w:lang w:eastAsia="zh-CN"/>
          <w:rPrChange w:id="183" w:author="Li" w:date="2025-07-30T19:03:00Z">
            <w:rPr>
              <w:rFonts w:ascii="SimSun" w:eastAsia="SimSun" w:hAnsi="SimSun" w:cs="SimSun"/>
              <w:lang w:eastAsia="zh-CN"/>
            </w:rPr>
          </w:rPrChange>
        </w:rPr>
        <w:pPrChange w:id="184" w:author="Li" w:date="2025-07-30T19:03:00Z">
          <w:pPr>
            <w:topLinePunct/>
            <w:spacing w:before="120" w:after="240"/>
            <w:ind w:leftChars="200" w:left="360"/>
            <w:jc w:val="both"/>
          </w:pPr>
        </w:pPrChange>
      </w:pPr>
      <w:r w:rsidRPr="00C26B03">
        <w:rPr>
          <w:rFonts w:eastAsiaTheme="minorEastAsia" w:cs="Arial"/>
          <w:strike/>
          <w:sz w:val="24"/>
          <w:szCs w:val="24"/>
          <w:lang w:val="en-US" w:eastAsia="zh-CN" w:bidi="ar"/>
          <w:rPrChange w:id="185" w:author="Li" w:date="2025-07-30T19:03:00Z">
            <w:rPr>
              <w:rFonts w:eastAsiaTheme="minorEastAsia" w:cs="Arial"/>
              <w:sz w:val="24"/>
              <w:szCs w:val="24"/>
              <w:lang w:val="en-US" w:eastAsia="zh-CN" w:bidi="ar"/>
            </w:rPr>
          </w:rPrChange>
        </w:rPr>
        <w:lastRenderedPageBreak/>
        <w:t>that</w:t>
      </w:r>
      <w:r w:rsidRPr="00C26B03">
        <w:rPr>
          <w:rFonts w:eastAsiaTheme="minorEastAsia" w:cs="Arial"/>
          <w:sz w:val="24"/>
          <w:szCs w:val="24"/>
          <w:lang w:val="en-US" w:eastAsia="zh-CN" w:bidi="ar"/>
          <w:rPrChange w:id="186" w:author="Li" w:date="2025-07-30T19:03:00Z">
            <w:rPr>
              <w:lang w:val="en-US" w:eastAsia="zh-CN" w:bidi="ar"/>
            </w:rPr>
          </w:rPrChange>
        </w:rPr>
        <w:t xml:space="preserve"> </w:t>
      </w:r>
      <w:del w:id="187" w:author="Li" w:date="2025-07-30T18:10:00Z">
        <w:r w:rsidRPr="00C26B03" w:rsidDel="00E110C3">
          <w:rPr>
            <w:rFonts w:eastAsiaTheme="minorEastAsia" w:cs="Arial"/>
            <w:sz w:val="24"/>
            <w:szCs w:val="24"/>
            <w:lang w:val="en-US" w:eastAsia="zh-CN" w:bidi="ar"/>
            <w:rPrChange w:id="188" w:author="Li" w:date="2025-07-30T19:03:00Z">
              <w:rPr>
                <w:lang w:val="en-US" w:eastAsia="zh-CN" w:bidi="ar"/>
              </w:rPr>
            </w:rPrChange>
          </w:rPr>
          <w:delText xml:space="preserve">the </w:delText>
        </w:r>
      </w:del>
      <w:ins w:id="189" w:author="Li" w:date="2025-07-30T18:10:00Z">
        <w:r w:rsidR="00E110C3" w:rsidRPr="00C26B03">
          <w:rPr>
            <w:rFonts w:eastAsiaTheme="minorEastAsia" w:cs="Arial"/>
            <w:sz w:val="24"/>
            <w:szCs w:val="24"/>
            <w:highlight w:val="cyan"/>
            <w:lang w:val="en-US" w:eastAsia="zh-CN" w:bidi="ar"/>
            <w:rPrChange w:id="190" w:author="Li" w:date="2025-07-30T19:03:00Z">
              <w:rPr>
                <w:lang w:val="en-US" w:eastAsia="zh-CN" w:bidi="ar"/>
              </w:rPr>
            </w:rPrChange>
          </w:rPr>
          <w:t>The</w:t>
        </w:r>
        <w:r w:rsidR="00E110C3" w:rsidRPr="00C26B03">
          <w:rPr>
            <w:rFonts w:eastAsiaTheme="minorEastAsia" w:cs="Arial"/>
            <w:sz w:val="24"/>
            <w:szCs w:val="24"/>
            <w:lang w:val="en-US" w:eastAsia="zh-CN" w:bidi="ar"/>
            <w:rPrChange w:id="191" w:author="Li" w:date="2025-07-30T19:03:00Z">
              <w:rPr>
                <w:lang w:val="en-US" w:eastAsia="zh-CN" w:bidi="ar"/>
              </w:rPr>
            </w:rPrChange>
          </w:rPr>
          <w:t xml:space="preserve"> </w:t>
        </w:r>
      </w:ins>
      <w:r w:rsidRPr="00C26B03">
        <w:rPr>
          <w:rFonts w:eastAsiaTheme="minorEastAsia" w:cs="Arial"/>
          <w:sz w:val="24"/>
          <w:szCs w:val="24"/>
          <w:lang w:val="en-US" w:eastAsia="zh-CN" w:bidi="ar"/>
          <w:rPrChange w:id="192" w:author="Li" w:date="2025-07-30T19:03:00Z">
            <w:rPr>
              <w:lang w:val="en-US" w:eastAsia="zh-CN" w:bidi="ar"/>
            </w:rPr>
          </w:rPrChange>
        </w:rPr>
        <w:t xml:space="preserve">definition and applicability of Regional ASM is under the responsibility of the National Competent Authority responsible for the relevant Designated Area Code (DAC) of a Regional </w:t>
      </w:r>
      <w:r w:rsidRPr="00C26B03">
        <w:rPr>
          <w:rFonts w:eastAsiaTheme="minorEastAsia" w:cs="Arial"/>
          <w:strike/>
          <w:sz w:val="24"/>
          <w:szCs w:val="24"/>
          <w:lang w:val="en-US" w:eastAsia="zh-CN" w:bidi="ar"/>
          <w:rPrChange w:id="193" w:author="Li" w:date="2025-07-30T19:03:00Z">
            <w:rPr>
              <w:rFonts w:eastAsiaTheme="minorEastAsia" w:cs="Arial"/>
              <w:sz w:val="24"/>
              <w:szCs w:val="24"/>
              <w:lang w:val="en-US" w:eastAsia="zh-CN" w:bidi="ar"/>
            </w:rPr>
          </w:rPrChange>
        </w:rPr>
        <w:t>Application Specific Message</w:t>
      </w:r>
      <w:ins w:id="194" w:author="Li" w:date="2025-07-30T18:10:00Z">
        <w:r w:rsidR="00E110C3" w:rsidRPr="00C26B03">
          <w:rPr>
            <w:rFonts w:eastAsiaTheme="minorEastAsia" w:cs="Arial"/>
            <w:sz w:val="24"/>
            <w:szCs w:val="24"/>
            <w:lang w:val="en-US" w:eastAsia="zh-CN" w:bidi="ar"/>
            <w:rPrChange w:id="195" w:author="Li" w:date="2025-07-30T19:03:00Z">
              <w:rPr>
                <w:rFonts w:eastAsiaTheme="minorEastAsia" w:cs="Arial"/>
                <w:strike/>
                <w:sz w:val="24"/>
                <w:szCs w:val="24"/>
                <w:lang w:val="en-US" w:eastAsia="zh-CN" w:bidi="ar"/>
              </w:rPr>
            </w:rPrChange>
          </w:rPr>
          <w:t xml:space="preserve"> </w:t>
        </w:r>
        <w:proofErr w:type="gramStart"/>
        <w:r w:rsidR="00E110C3" w:rsidRPr="00C26B03">
          <w:rPr>
            <w:rFonts w:eastAsiaTheme="minorEastAsia" w:cs="Arial"/>
            <w:sz w:val="24"/>
            <w:szCs w:val="24"/>
            <w:highlight w:val="cyan"/>
            <w:lang w:val="en-US" w:eastAsia="zh-CN" w:bidi="ar"/>
            <w:rPrChange w:id="196" w:author="Li" w:date="2025-07-30T19:03:00Z">
              <w:rPr>
                <w:rFonts w:eastAsiaTheme="minorEastAsia" w:cs="Arial"/>
                <w:strike/>
                <w:sz w:val="24"/>
                <w:szCs w:val="24"/>
                <w:lang w:val="en-US" w:eastAsia="zh-CN" w:bidi="ar"/>
              </w:rPr>
            </w:rPrChange>
          </w:rPr>
          <w:t>ASM</w:t>
        </w:r>
      </w:ins>
      <w:r w:rsidRPr="00C26B03">
        <w:rPr>
          <w:rFonts w:eastAsiaTheme="minorEastAsia" w:cs="Arial"/>
          <w:sz w:val="24"/>
          <w:szCs w:val="24"/>
          <w:lang w:val="en-US" w:eastAsia="zh-CN" w:bidi="ar"/>
          <w:rPrChange w:id="197" w:author="Li" w:date="2025-07-30T19:03:00Z">
            <w:rPr>
              <w:lang w:val="en-US" w:eastAsia="zh-CN" w:bidi="ar"/>
            </w:rPr>
          </w:rPrChange>
        </w:rPr>
        <w:t>;</w:t>
      </w:r>
      <w:proofErr w:type="gramEnd"/>
    </w:p>
    <w:p w14:paraId="1B76A304" w14:textId="77777777" w:rsidR="00453C4C" w:rsidRPr="00C26B03" w:rsidRDefault="005A6489">
      <w:pPr>
        <w:pStyle w:val="ListParagraph"/>
        <w:numPr>
          <w:ilvl w:val="0"/>
          <w:numId w:val="46"/>
        </w:numPr>
        <w:topLinePunct/>
        <w:spacing w:before="120" w:after="120"/>
        <w:ind w:left="777"/>
        <w:contextualSpacing w:val="0"/>
        <w:jc w:val="both"/>
        <w:rPr>
          <w:rFonts w:ascii="SimSun" w:eastAsia="SimSun" w:hAnsi="SimSun" w:cs="SimSun"/>
          <w:sz w:val="24"/>
          <w:szCs w:val="24"/>
          <w:lang w:eastAsia="zh-CN"/>
          <w:rPrChange w:id="198" w:author="Li" w:date="2025-07-30T19:03:00Z">
            <w:rPr>
              <w:rFonts w:ascii="SimSun" w:eastAsia="SimSun" w:hAnsi="SimSun" w:cs="SimSun"/>
              <w:lang w:eastAsia="zh-CN"/>
            </w:rPr>
          </w:rPrChange>
        </w:rPr>
        <w:pPrChange w:id="199" w:author="Li" w:date="2025-07-30T19:03:00Z">
          <w:pPr>
            <w:topLinePunct/>
            <w:spacing w:before="120" w:after="240"/>
            <w:ind w:leftChars="200" w:left="360"/>
            <w:jc w:val="both"/>
          </w:pPr>
        </w:pPrChange>
      </w:pPr>
      <w:r w:rsidRPr="00C26B03">
        <w:rPr>
          <w:rFonts w:eastAsia="Times New Roman" w:cs="Arial"/>
          <w:b/>
          <w:bCs/>
          <w:strike/>
          <w:sz w:val="24"/>
          <w:szCs w:val="24"/>
          <w:lang w:val="en-US" w:eastAsia="zh-CN" w:bidi="ar"/>
          <w:rPrChange w:id="200" w:author="Li" w:date="2025-07-30T19:03:00Z">
            <w:rPr>
              <w:rFonts w:eastAsia="Times New Roman" w:cs="Arial"/>
              <w:b/>
              <w:bCs/>
              <w:sz w:val="24"/>
              <w:szCs w:val="24"/>
              <w:lang w:val="en-US" w:eastAsia="zh-CN" w:bidi="ar"/>
            </w:rPr>
          </w:rPrChange>
        </w:rPr>
        <w:t>NOTING ALSO</w:t>
      </w:r>
      <w:r w:rsidRPr="00C26B03">
        <w:rPr>
          <w:rFonts w:ascii="Calibri-Bold" w:eastAsia="Calibri-Bold" w:hAnsi="Calibri-Bold" w:cs="Calibri-Bold"/>
          <w:b/>
          <w:bCs/>
          <w:strike/>
          <w:color w:val="000000"/>
          <w:sz w:val="24"/>
          <w:szCs w:val="24"/>
          <w:lang w:val="en-US" w:eastAsia="zh-CN" w:bidi="ar"/>
          <w:rPrChange w:id="201" w:author="Li" w:date="2025-07-30T19:03:00Z">
            <w:rPr>
              <w:rFonts w:ascii="Calibri-Bold" w:eastAsia="Calibri-Bold" w:hAnsi="Calibri-Bold" w:cs="Calibri-Bold"/>
              <w:b/>
              <w:bCs/>
              <w:color w:val="000000"/>
              <w:sz w:val="24"/>
              <w:szCs w:val="24"/>
              <w:lang w:val="en-US" w:eastAsia="zh-CN" w:bidi="ar"/>
            </w:rPr>
          </w:rPrChange>
        </w:rPr>
        <w:t xml:space="preserve"> </w:t>
      </w:r>
      <w:r w:rsidRPr="00C26B03">
        <w:rPr>
          <w:rFonts w:eastAsiaTheme="minorEastAsia" w:cs="Arial"/>
          <w:strike/>
          <w:sz w:val="24"/>
          <w:szCs w:val="24"/>
          <w:lang w:val="en-US" w:eastAsia="zh-CN" w:bidi="ar"/>
          <w:rPrChange w:id="202" w:author="Li" w:date="2025-07-30T19:03:00Z">
            <w:rPr>
              <w:rFonts w:eastAsiaTheme="minorEastAsia" w:cs="Arial"/>
              <w:sz w:val="24"/>
              <w:szCs w:val="24"/>
              <w:lang w:val="en-US" w:eastAsia="zh-CN" w:bidi="ar"/>
            </w:rPr>
          </w:rPrChange>
        </w:rPr>
        <w:t xml:space="preserve">that </w:t>
      </w:r>
      <w:del w:id="203" w:author="Li" w:date="2025-07-30T18:10:00Z">
        <w:r w:rsidRPr="00C26B03" w:rsidDel="00E110C3">
          <w:rPr>
            <w:rFonts w:eastAsiaTheme="minorEastAsia" w:cs="Arial"/>
            <w:sz w:val="24"/>
            <w:szCs w:val="24"/>
            <w:lang w:val="en-US" w:eastAsia="zh-CN" w:bidi="ar"/>
            <w:rPrChange w:id="204" w:author="Li" w:date="2025-07-30T19:03:00Z">
              <w:rPr>
                <w:lang w:val="en-US" w:eastAsia="zh-CN" w:bidi="ar"/>
              </w:rPr>
            </w:rPrChange>
          </w:rPr>
          <w:delText xml:space="preserve">the </w:delText>
        </w:r>
      </w:del>
      <w:ins w:id="205" w:author="Li" w:date="2025-07-30T18:10:00Z">
        <w:r w:rsidR="00E110C3" w:rsidRPr="00C26B03">
          <w:rPr>
            <w:rFonts w:eastAsiaTheme="minorEastAsia" w:cs="Arial"/>
            <w:sz w:val="24"/>
            <w:szCs w:val="24"/>
            <w:highlight w:val="cyan"/>
            <w:lang w:val="en-US" w:eastAsia="zh-CN" w:bidi="ar"/>
            <w:rPrChange w:id="206" w:author="Li" w:date="2025-07-30T19:03:00Z">
              <w:rPr>
                <w:lang w:val="en-US" w:eastAsia="zh-CN" w:bidi="ar"/>
              </w:rPr>
            </w:rPrChange>
          </w:rPr>
          <w:t>The</w:t>
        </w:r>
        <w:r w:rsidR="00E110C3" w:rsidRPr="00C26B03">
          <w:rPr>
            <w:rFonts w:eastAsiaTheme="minorEastAsia" w:cs="Arial"/>
            <w:sz w:val="24"/>
            <w:szCs w:val="24"/>
            <w:lang w:val="en-US" w:eastAsia="zh-CN" w:bidi="ar"/>
            <w:rPrChange w:id="207" w:author="Li" w:date="2025-07-30T19:03:00Z">
              <w:rPr>
                <w:lang w:val="en-US" w:eastAsia="zh-CN" w:bidi="ar"/>
              </w:rPr>
            </w:rPrChange>
          </w:rPr>
          <w:t xml:space="preserve"> </w:t>
        </w:r>
      </w:ins>
      <w:r w:rsidRPr="00C26B03">
        <w:rPr>
          <w:rFonts w:eastAsiaTheme="minorEastAsia" w:cs="Arial"/>
          <w:sz w:val="24"/>
          <w:szCs w:val="24"/>
          <w:lang w:val="en-US" w:eastAsia="zh-CN" w:bidi="ar"/>
          <w:rPrChange w:id="208" w:author="Li" w:date="2025-07-30T19:03:00Z">
            <w:rPr>
              <w:lang w:val="en-US" w:eastAsia="zh-CN" w:bidi="ar"/>
            </w:rPr>
          </w:rPrChange>
        </w:rPr>
        <w:t xml:space="preserve">use of Regional ASM for various operational purposes is widespread and developing </w:t>
      </w:r>
      <w:proofErr w:type="gramStart"/>
      <w:r w:rsidRPr="00C26B03">
        <w:rPr>
          <w:rFonts w:eastAsiaTheme="minorEastAsia" w:cs="Arial"/>
          <w:sz w:val="24"/>
          <w:szCs w:val="24"/>
          <w:lang w:val="en-US" w:eastAsia="zh-CN" w:bidi="ar"/>
          <w:rPrChange w:id="209" w:author="Li" w:date="2025-07-30T19:03:00Z">
            <w:rPr>
              <w:lang w:val="en-US" w:eastAsia="zh-CN" w:bidi="ar"/>
            </w:rPr>
          </w:rPrChange>
        </w:rPr>
        <w:t>rapidly;</w:t>
      </w:r>
      <w:proofErr w:type="gramEnd"/>
    </w:p>
    <w:p w14:paraId="31589025" w14:textId="77777777" w:rsidR="00453C4C" w:rsidRPr="00C26B03" w:rsidRDefault="005A6489">
      <w:pPr>
        <w:pStyle w:val="ListParagraph"/>
        <w:numPr>
          <w:ilvl w:val="0"/>
          <w:numId w:val="46"/>
        </w:numPr>
        <w:topLinePunct/>
        <w:spacing w:before="120" w:after="120"/>
        <w:ind w:left="777"/>
        <w:contextualSpacing w:val="0"/>
        <w:jc w:val="both"/>
        <w:rPr>
          <w:ins w:id="210" w:author="Li" w:date="2025-07-30T18:15:00Z"/>
          <w:rFonts w:eastAsiaTheme="minorEastAsia" w:cs="Arial"/>
          <w:sz w:val="24"/>
          <w:szCs w:val="24"/>
          <w:lang w:val="en-US" w:eastAsia="zh-CN" w:bidi="ar"/>
          <w:rPrChange w:id="211" w:author="Li" w:date="2025-07-30T19:03:00Z">
            <w:rPr>
              <w:ins w:id="212" w:author="Li" w:date="2025-07-30T18:15:00Z"/>
              <w:lang w:val="en-US" w:eastAsia="zh-CN" w:bidi="ar"/>
            </w:rPr>
          </w:rPrChange>
        </w:rPr>
        <w:pPrChange w:id="213" w:author="Li" w:date="2025-07-30T19:03:00Z">
          <w:pPr>
            <w:topLinePunct/>
            <w:spacing w:before="120" w:after="240"/>
            <w:ind w:leftChars="200" w:left="360"/>
            <w:jc w:val="both"/>
          </w:pPr>
        </w:pPrChange>
      </w:pPr>
      <w:r w:rsidRPr="00C26B03">
        <w:rPr>
          <w:rFonts w:eastAsia="Times New Roman" w:cs="Arial"/>
          <w:b/>
          <w:bCs/>
          <w:strike/>
          <w:sz w:val="24"/>
          <w:szCs w:val="24"/>
          <w:lang w:val="en-US" w:eastAsia="zh-CN" w:bidi="ar"/>
          <w:rPrChange w:id="214" w:author="Li" w:date="2025-07-30T19:03:00Z">
            <w:rPr>
              <w:rFonts w:eastAsia="Times New Roman" w:cs="Arial"/>
              <w:b/>
              <w:bCs/>
              <w:sz w:val="24"/>
              <w:szCs w:val="24"/>
              <w:lang w:val="en-US" w:eastAsia="zh-CN" w:bidi="ar"/>
            </w:rPr>
          </w:rPrChange>
        </w:rPr>
        <w:t>NOTING ALSO</w:t>
      </w:r>
      <w:r w:rsidRPr="00C26B03">
        <w:rPr>
          <w:rFonts w:ascii="Calibri-Bold" w:eastAsia="Calibri-Bold" w:hAnsi="Calibri-Bold" w:cs="Calibri-Bold"/>
          <w:b/>
          <w:bCs/>
          <w:strike/>
          <w:color w:val="000000"/>
          <w:sz w:val="24"/>
          <w:szCs w:val="24"/>
          <w:lang w:val="en-US" w:eastAsia="zh-CN" w:bidi="ar"/>
          <w:rPrChange w:id="215" w:author="Li" w:date="2025-07-30T19:03:00Z">
            <w:rPr>
              <w:rFonts w:ascii="Calibri-Bold" w:eastAsia="Calibri-Bold" w:hAnsi="Calibri-Bold" w:cs="Calibri-Bold"/>
              <w:b/>
              <w:bCs/>
              <w:color w:val="000000"/>
              <w:sz w:val="24"/>
              <w:szCs w:val="24"/>
              <w:lang w:val="en-US" w:eastAsia="zh-CN" w:bidi="ar"/>
            </w:rPr>
          </w:rPrChange>
        </w:rPr>
        <w:t xml:space="preserve"> </w:t>
      </w:r>
      <w:r w:rsidRPr="00C26B03">
        <w:rPr>
          <w:rFonts w:eastAsiaTheme="minorEastAsia" w:cs="Arial"/>
          <w:strike/>
          <w:sz w:val="24"/>
          <w:szCs w:val="24"/>
          <w:lang w:val="en-US" w:eastAsia="zh-CN" w:bidi="ar"/>
          <w:rPrChange w:id="216" w:author="Li" w:date="2025-07-30T19:03:00Z">
            <w:rPr>
              <w:rFonts w:eastAsiaTheme="minorEastAsia" w:cs="Arial"/>
              <w:sz w:val="24"/>
              <w:szCs w:val="24"/>
              <w:lang w:val="en-US" w:eastAsia="zh-CN" w:bidi="ar"/>
            </w:rPr>
          </w:rPrChange>
        </w:rPr>
        <w:t xml:space="preserve">that technical questions requiring guidance on the implementation of ASM </w:t>
      </w:r>
      <w:proofErr w:type="gramStart"/>
      <w:r w:rsidRPr="00C26B03">
        <w:rPr>
          <w:rFonts w:eastAsiaTheme="minorEastAsia" w:cs="Arial"/>
          <w:strike/>
          <w:sz w:val="24"/>
          <w:szCs w:val="24"/>
          <w:lang w:val="en-US" w:eastAsia="zh-CN" w:bidi="ar"/>
          <w:rPrChange w:id="217" w:author="Li" w:date="2025-07-30T19:03:00Z">
            <w:rPr>
              <w:rFonts w:eastAsiaTheme="minorEastAsia" w:cs="Arial"/>
              <w:sz w:val="24"/>
              <w:szCs w:val="24"/>
              <w:lang w:val="en-US" w:eastAsia="zh-CN" w:bidi="ar"/>
            </w:rPr>
          </w:rPrChange>
        </w:rPr>
        <w:t>has previously</w:t>
      </w:r>
      <w:proofErr w:type="gramEnd"/>
      <w:r w:rsidRPr="00C26B03">
        <w:rPr>
          <w:rFonts w:eastAsiaTheme="minorEastAsia" w:cs="Arial"/>
          <w:strike/>
          <w:sz w:val="24"/>
          <w:szCs w:val="24"/>
          <w:lang w:val="en-US" w:eastAsia="zh-CN" w:bidi="ar"/>
          <w:rPrChange w:id="218" w:author="Li" w:date="2025-07-30T19:03:00Z">
            <w:rPr>
              <w:rFonts w:eastAsiaTheme="minorEastAsia" w:cs="Arial"/>
              <w:sz w:val="24"/>
              <w:szCs w:val="24"/>
              <w:lang w:val="en-US" w:eastAsia="zh-CN" w:bidi="ar"/>
            </w:rPr>
          </w:rPrChange>
        </w:rPr>
        <w:t xml:space="preserve"> arisen and </w:t>
      </w:r>
      <w:proofErr w:type="gramStart"/>
      <w:r w:rsidRPr="00C26B03">
        <w:rPr>
          <w:rFonts w:eastAsiaTheme="minorEastAsia" w:cs="Arial"/>
          <w:strike/>
          <w:sz w:val="24"/>
          <w:szCs w:val="24"/>
          <w:lang w:val="en-US" w:eastAsia="zh-CN" w:bidi="ar"/>
          <w:rPrChange w:id="219" w:author="Li" w:date="2025-07-30T19:03:00Z">
            <w:rPr>
              <w:rFonts w:eastAsiaTheme="minorEastAsia" w:cs="Arial"/>
              <w:sz w:val="24"/>
              <w:szCs w:val="24"/>
              <w:lang w:val="en-US" w:eastAsia="zh-CN" w:bidi="ar"/>
            </w:rPr>
          </w:rPrChange>
        </w:rPr>
        <w:t>is</w:t>
      </w:r>
      <w:proofErr w:type="gramEnd"/>
      <w:r w:rsidRPr="00C26B03">
        <w:rPr>
          <w:rFonts w:eastAsiaTheme="minorEastAsia" w:cs="Arial"/>
          <w:strike/>
          <w:sz w:val="24"/>
          <w:szCs w:val="24"/>
          <w:lang w:val="en-US" w:eastAsia="zh-CN" w:bidi="ar"/>
          <w:rPrChange w:id="220" w:author="Li" w:date="2025-07-30T19:03:00Z">
            <w:rPr>
              <w:rFonts w:eastAsiaTheme="minorEastAsia" w:cs="Arial"/>
              <w:sz w:val="24"/>
              <w:szCs w:val="24"/>
              <w:lang w:val="en-US" w:eastAsia="zh-CN" w:bidi="ar"/>
            </w:rPr>
          </w:rPrChange>
        </w:rPr>
        <w:t xml:space="preserve"> likely to arise in the future</w:t>
      </w:r>
      <w:ins w:id="221" w:author="Li" w:date="2025-07-30T18:13:00Z">
        <w:r w:rsidR="00E110C3" w:rsidRPr="00C26B03">
          <w:rPr>
            <w:rFonts w:eastAsiaTheme="minorEastAsia" w:cs="Arial"/>
            <w:sz w:val="24"/>
            <w:szCs w:val="24"/>
            <w:lang w:val="en-US" w:eastAsia="zh-CN" w:bidi="ar"/>
            <w:rPrChange w:id="222" w:author="Li" w:date="2025-07-30T19:03:00Z">
              <w:rPr>
                <w:lang w:val="en-US" w:eastAsia="zh-CN" w:bidi="ar"/>
              </w:rPr>
            </w:rPrChange>
          </w:rPr>
          <w:t xml:space="preserve">; </w:t>
        </w:r>
      </w:ins>
      <w:ins w:id="223" w:author="Li" w:date="2025-07-30T18:14:00Z">
        <w:r w:rsidR="00E110C3" w:rsidRPr="00C26B03">
          <w:rPr>
            <w:rFonts w:eastAsiaTheme="minorEastAsia" w:cs="Arial"/>
            <w:sz w:val="24"/>
            <w:szCs w:val="24"/>
            <w:highlight w:val="cyan"/>
            <w:lang w:val="en-US" w:eastAsia="zh-CN" w:bidi="ar"/>
            <w:rPrChange w:id="224" w:author="Li" w:date="2025-07-30T19:03:00Z">
              <w:rPr>
                <w:rFonts w:eastAsiaTheme="minorEastAsia" w:cs="Arial"/>
                <w:sz w:val="24"/>
                <w:szCs w:val="24"/>
                <w:lang w:val="en-US" w:eastAsia="zh-CN" w:bidi="ar"/>
              </w:rPr>
            </w:rPrChange>
          </w:rPr>
          <w:t xml:space="preserve">The VDES has a wide range of applications. VDES provides AIS, ASM, </w:t>
        </w:r>
        <w:proofErr w:type="gramStart"/>
        <w:r w:rsidR="00E110C3" w:rsidRPr="00C26B03">
          <w:rPr>
            <w:rFonts w:eastAsiaTheme="minorEastAsia" w:cs="Arial"/>
            <w:sz w:val="24"/>
            <w:szCs w:val="24"/>
            <w:highlight w:val="cyan"/>
            <w:lang w:val="en-US" w:eastAsia="zh-CN" w:bidi="ar"/>
            <w:rPrChange w:id="225" w:author="Li" w:date="2025-07-30T19:03:00Z">
              <w:rPr>
                <w:rFonts w:eastAsiaTheme="minorEastAsia" w:cs="Arial"/>
                <w:sz w:val="24"/>
                <w:szCs w:val="24"/>
                <w:lang w:val="en-US" w:eastAsia="zh-CN" w:bidi="ar"/>
              </w:rPr>
            </w:rPrChange>
          </w:rPr>
          <w:t>VDE;</w:t>
        </w:r>
        <w:proofErr w:type="gramEnd"/>
        <w:r w:rsidR="00E110C3" w:rsidRPr="00C26B03">
          <w:rPr>
            <w:rFonts w:eastAsiaTheme="minorEastAsia" w:cs="Arial"/>
            <w:sz w:val="24"/>
            <w:szCs w:val="24"/>
            <w:lang w:val="en-US" w:eastAsia="zh-CN" w:bidi="ar"/>
            <w:rPrChange w:id="226" w:author="Li" w:date="2025-07-30T19:03:00Z">
              <w:rPr>
                <w:lang w:val="en-US" w:eastAsia="zh-CN" w:bidi="ar"/>
              </w:rPr>
            </w:rPrChange>
          </w:rPr>
          <w:t xml:space="preserve"> </w:t>
        </w:r>
      </w:ins>
    </w:p>
    <w:p w14:paraId="2D9E9E0E" w14:textId="77777777" w:rsidR="00E110C3" w:rsidRPr="00C26B03" w:rsidRDefault="00E110C3">
      <w:pPr>
        <w:pStyle w:val="ListParagraph"/>
        <w:numPr>
          <w:ilvl w:val="0"/>
          <w:numId w:val="46"/>
        </w:numPr>
        <w:topLinePunct/>
        <w:spacing w:before="120" w:after="120"/>
        <w:ind w:left="777"/>
        <w:contextualSpacing w:val="0"/>
        <w:jc w:val="both"/>
        <w:rPr>
          <w:ins w:id="227" w:author="Li" w:date="2025-07-30T18:15:00Z"/>
          <w:rFonts w:eastAsiaTheme="minorEastAsia" w:cs="Arial"/>
          <w:sz w:val="24"/>
          <w:szCs w:val="24"/>
          <w:lang w:val="en-US" w:eastAsia="zh-CN" w:bidi="ar"/>
          <w:rPrChange w:id="228" w:author="Li" w:date="2025-07-30T19:03:00Z">
            <w:rPr>
              <w:ins w:id="229" w:author="Li" w:date="2025-07-30T18:15:00Z"/>
              <w:lang w:val="en-US" w:eastAsia="zh-CN" w:bidi="ar"/>
            </w:rPr>
          </w:rPrChange>
        </w:rPr>
        <w:pPrChange w:id="230" w:author="Li" w:date="2025-07-30T19:03:00Z">
          <w:pPr>
            <w:topLinePunct/>
            <w:spacing w:before="120" w:after="240"/>
            <w:ind w:leftChars="200" w:left="360"/>
            <w:jc w:val="both"/>
          </w:pPr>
        </w:pPrChange>
      </w:pPr>
      <w:ins w:id="231" w:author="Li" w:date="2025-07-30T18:15:00Z">
        <w:r w:rsidRPr="00C26B03">
          <w:rPr>
            <w:rFonts w:eastAsiaTheme="minorEastAsia" w:cs="Arial"/>
            <w:sz w:val="24"/>
            <w:szCs w:val="24"/>
            <w:highlight w:val="cyan"/>
            <w:lang w:val="en-US" w:eastAsia="zh-CN" w:bidi="ar"/>
            <w:rPrChange w:id="232" w:author="Li" w:date="2025-07-30T19:03:00Z">
              <w:rPr>
                <w:lang w:val="en-US" w:eastAsia="zh-CN" w:bidi="ar"/>
              </w:rPr>
            </w:rPrChange>
          </w:rPr>
          <w:t xml:space="preserve">VDES provides a solution to the current AIS overload problem, reduces the pressure of AIS data communication, and improves the quality of maritime </w:t>
        </w:r>
        <w:proofErr w:type="gramStart"/>
        <w:r w:rsidRPr="00C26B03">
          <w:rPr>
            <w:rFonts w:eastAsiaTheme="minorEastAsia" w:cs="Arial"/>
            <w:sz w:val="24"/>
            <w:szCs w:val="24"/>
            <w:highlight w:val="cyan"/>
            <w:lang w:val="en-US" w:eastAsia="zh-CN" w:bidi="ar"/>
            <w:rPrChange w:id="233" w:author="Li" w:date="2025-07-30T19:03:00Z">
              <w:rPr>
                <w:lang w:val="en-US" w:eastAsia="zh-CN" w:bidi="ar"/>
              </w:rPr>
            </w:rPrChange>
          </w:rPr>
          <w:t>communication</w:t>
        </w:r>
        <w:r w:rsidRPr="00C26B03">
          <w:rPr>
            <w:rFonts w:eastAsiaTheme="minorEastAsia" w:cs="Arial"/>
            <w:sz w:val="24"/>
            <w:szCs w:val="24"/>
            <w:lang w:val="en-US" w:eastAsia="zh-CN" w:bidi="ar"/>
            <w:rPrChange w:id="234" w:author="Li" w:date="2025-07-30T19:03:00Z">
              <w:rPr>
                <w:lang w:val="en-US" w:eastAsia="zh-CN" w:bidi="ar"/>
              </w:rPr>
            </w:rPrChange>
          </w:rPr>
          <w:t>;</w:t>
        </w:r>
        <w:proofErr w:type="gramEnd"/>
      </w:ins>
    </w:p>
    <w:p w14:paraId="392244EB" w14:textId="49919644" w:rsidR="00E110C3" w:rsidRPr="00C26B03" w:rsidRDefault="00E110C3">
      <w:pPr>
        <w:pStyle w:val="ListParagraph"/>
        <w:numPr>
          <w:ilvl w:val="0"/>
          <w:numId w:val="46"/>
        </w:numPr>
        <w:topLinePunct/>
        <w:spacing w:before="120" w:after="120"/>
        <w:ind w:left="777"/>
        <w:contextualSpacing w:val="0"/>
        <w:jc w:val="both"/>
        <w:rPr>
          <w:rFonts w:eastAsia="SimSun" w:cs="Arial"/>
          <w:sz w:val="24"/>
          <w:szCs w:val="24"/>
          <w:lang w:val="en-US" w:eastAsia="zh-CN" w:bidi="ar"/>
          <w:rPrChange w:id="235" w:author="Li" w:date="2025-07-30T19:03:00Z">
            <w:rPr>
              <w:rFonts w:ascii="SimSun" w:eastAsia="SimSun" w:hAnsi="SimSun" w:cs="SimSun"/>
              <w:sz w:val="24"/>
              <w:szCs w:val="24"/>
              <w:lang w:eastAsia="zh-CN"/>
            </w:rPr>
          </w:rPrChange>
        </w:rPr>
        <w:pPrChange w:id="236" w:author="Li" w:date="2025-07-30T19:03:00Z">
          <w:pPr>
            <w:topLinePunct/>
            <w:spacing w:before="120" w:after="240"/>
            <w:ind w:leftChars="200" w:left="360"/>
            <w:jc w:val="both"/>
          </w:pPr>
        </w:pPrChange>
      </w:pPr>
      <w:ins w:id="237" w:author="Li" w:date="2025-07-30T18:15:00Z">
        <w:r w:rsidRPr="00C26B03">
          <w:rPr>
            <w:rFonts w:eastAsiaTheme="minorEastAsia" w:cs="Arial"/>
            <w:sz w:val="24"/>
            <w:szCs w:val="24"/>
            <w:highlight w:val="cyan"/>
            <w:lang w:val="en-US" w:eastAsia="zh-CN" w:bidi="ar"/>
            <w:rPrChange w:id="238" w:author="Li" w:date="2025-07-30T19:04:00Z">
              <w:rPr>
                <w:lang w:val="en-US" w:eastAsia="zh-CN" w:bidi="ar"/>
              </w:rPr>
            </w:rPrChange>
          </w:rPr>
          <w:t>In the VDES component</w:t>
        </w:r>
      </w:ins>
      <w:ins w:id="239" w:author="Li" w:date="2025-07-31T11:17:00Z">
        <w:r w:rsidR="004F4AC6" w:rsidRPr="004F4AC6">
          <w:rPr>
            <w:rFonts w:eastAsiaTheme="minorEastAsia" w:cs="Arial"/>
            <w:sz w:val="24"/>
            <w:szCs w:val="24"/>
            <w:highlight w:val="cyan"/>
            <w:lang w:val="en-US" w:eastAsia="zh-CN" w:bidi="ar"/>
            <w:rPrChange w:id="240" w:author="Li" w:date="2025-07-31T11:17:00Z">
              <w:rPr>
                <w:rFonts w:ascii="SimSun" w:eastAsia="SimSun" w:hAnsi="SimSun" w:cs="Arial"/>
                <w:sz w:val="24"/>
                <w:szCs w:val="24"/>
                <w:highlight w:val="cyan"/>
                <w:lang w:val="en-US" w:eastAsia="zh-CN" w:bidi="ar"/>
              </w:rPr>
            </w:rPrChange>
          </w:rPr>
          <w:t>s</w:t>
        </w:r>
      </w:ins>
      <w:ins w:id="241" w:author="Li" w:date="2025-07-30T18:15:00Z">
        <w:r w:rsidRPr="00C26B03">
          <w:rPr>
            <w:rFonts w:eastAsiaTheme="minorEastAsia" w:cs="Arial"/>
            <w:sz w:val="24"/>
            <w:szCs w:val="24"/>
            <w:highlight w:val="cyan"/>
            <w:lang w:val="en-US" w:eastAsia="zh-CN" w:bidi="ar"/>
            <w:rPrChange w:id="242" w:author="Li" w:date="2025-07-30T19:04:00Z">
              <w:rPr>
                <w:lang w:val="en-US" w:eastAsia="zh-CN" w:bidi="ar"/>
              </w:rPr>
            </w:rPrChange>
          </w:rPr>
          <w:t xml:space="preserve">, ASM technology is relatively mature and has a certain application </w:t>
        </w:r>
        <w:proofErr w:type="gramStart"/>
        <w:r w:rsidRPr="00C26B03">
          <w:rPr>
            <w:rFonts w:eastAsiaTheme="minorEastAsia" w:cs="Arial"/>
            <w:sz w:val="24"/>
            <w:szCs w:val="24"/>
            <w:highlight w:val="cyan"/>
            <w:lang w:val="en-US" w:eastAsia="zh-CN" w:bidi="ar"/>
            <w:rPrChange w:id="243" w:author="Li" w:date="2025-07-30T19:04:00Z">
              <w:rPr>
                <w:lang w:val="en-US" w:eastAsia="zh-CN" w:bidi="ar"/>
              </w:rPr>
            </w:rPrChange>
          </w:rPr>
          <w:t>foundation</w:t>
        </w:r>
      </w:ins>
      <w:ins w:id="244" w:author="Li" w:date="2025-07-30T18:57:00Z">
        <w:r w:rsidR="00C26B03" w:rsidRPr="00C26B03">
          <w:rPr>
            <w:rFonts w:eastAsiaTheme="minorEastAsia" w:cs="Arial"/>
            <w:sz w:val="24"/>
            <w:szCs w:val="24"/>
            <w:lang w:val="en-US" w:eastAsia="zh-CN" w:bidi="ar"/>
            <w:rPrChange w:id="245" w:author="Li" w:date="2025-07-30T19:03:00Z">
              <w:rPr>
                <w:lang w:val="en-US" w:eastAsia="zh-CN" w:bidi="ar"/>
              </w:rPr>
            </w:rPrChange>
          </w:rPr>
          <w:t>;</w:t>
        </w:r>
      </w:ins>
      <w:proofErr w:type="gramEnd"/>
    </w:p>
    <w:p w14:paraId="72BAD04C" w14:textId="77777777" w:rsidR="00453C4C" w:rsidRPr="00C26B03" w:rsidRDefault="005A6489">
      <w:pPr>
        <w:pStyle w:val="ListParagraph"/>
        <w:numPr>
          <w:ilvl w:val="0"/>
          <w:numId w:val="46"/>
        </w:numPr>
        <w:topLinePunct/>
        <w:spacing w:before="120" w:after="120"/>
        <w:ind w:left="777"/>
        <w:contextualSpacing w:val="0"/>
        <w:jc w:val="both"/>
        <w:rPr>
          <w:ins w:id="246" w:author="Li" w:date="2025-07-30T19:02:00Z"/>
          <w:rFonts w:eastAsiaTheme="minorEastAsia" w:cs="Arial"/>
          <w:sz w:val="24"/>
          <w:szCs w:val="24"/>
          <w:lang w:val="en-US" w:eastAsia="zh-CN" w:bidi="ar"/>
          <w:rPrChange w:id="247" w:author="Li" w:date="2025-07-30T19:03:00Z">
            <w:rPr>
              <w:ins w:id="248" w:author="Li" w:date="2025-07-30T19:02:00Z"/>
              <w:lang w:val="en-US" w:eastAsia="zh-CN" w:bidi="ar"/>
            </w:rPr>
          </w:rPrChange>
        </w:rPr>
        <w:pPrChange w:id="249" w:author="Li" w:date="2025-07-30T19:03:00Z">
          <w:pPr>
            <w:topLinePunct/>
            <w:spacing w:before="120" w:after="240"/>
            <w:ind w:leftChars="200" w:left="360"/>
            <w:jc w:val="both"/>
          </w:pPr>
        </w:pPrChange>
      </w:pPr>
      <w:r w:rsidRPr="00C26B03">
        <w:rPr>
          <w:rFonts w:eastAsia="Times New Roman" w:cs="Arial"/>
          <w:b/>
          <w:bCs/>
          <w:strike/>
          <w:sz w:val="24"/>
          <w:szCs w:val="24"/>
          <w:lang w:val="en-US" w:eastAsia="zh-CN" w:bidi="ar"/>
          <w:rPrChange w:id="250" w:author="Li" w:date="2025-07-30T19:03:00Z">
            <w:rPr>
              <w:rFonts w:eastAsia="Times New Roman" w:cs="Arial"/>
              <w:b/>
              <w:bCs/>
              <w:sz w:val="24"/>
              <w:szCs w:val="24"/>
              <w:lang w:val="en-US" w:eastAsia="zh-CN" w:bidi="ar"/>
            </w:rPr>
          </w:rPrChange>
        </w:rPr>
        <w:t>NOTING ALSO</w:t>
      </w:r>
      <w:r w:rsidRPr="00C26B03">
        <w:rPr>
          <w:rFonts w:ascii="Calibri-Bold" w:eastAsia="Calibri-Bold" w:hAnsi="Calibri-Bold" w:cs="Calibri-Bold"/>
          <w:b/>
          <w:bCs/>
          <w:strike/>
          <w:color w:val="000000"/>
          <w:sz w:val="24"/>
          <w:szCs w:val="24"/>
          <w:lang w:val="en-US" w:eastAsia="zh-CN" w:bidi="ar"/>
          <w:rPrChange w:id="251" w:author="Li" w:date="2025-07-30T19:03:00Z">
            <w:rPr>
              <w:rFonts w:ascii="Calibri-Bold" w:eastAsia="Calibri-Bold" w:hAnsi="Calibri-Bold" w:cs="Calibri-Bold"/>
              <w:b/>
              <w:bCs/>
              <w:color w:val="000000"/>
              <w:sz w:val="24"/>
              <w:szCs w:val="24"/>
              <w:lang w:val="en-US" w:eastAsia="zh-CN" w:bidi="ar"/>
            </w:rPr>
          </w:rPrChange>
        </w:rPr>
        <w:t xml:space="preserve"> </w:t>
      </w:r>
      <w:r w:rsidRPr="00C26B03">
        <w:rPr>
          <w:rFonts w:eastAsiaTheme="minorEastAsia" w:cs="Arial"/>
          <w:strike/>
          <w:sz w:val="24"/>
          <w:szCs w:val="24"/>
          <w:lang w:val="en-US" w:eastAsia="zh-CN" w:bidi="ar"/>
          <w:rPrChange w:id="252" w:author="Li" w:date="2025-07-30T19:03:00Z">
            <w:rPr>
              <w:rFonts w:eastAsiaTheme="minorEastAsia" w:cs="Arial"/>
              <w:sz w:val="24"/>
              <w:szCs w:val="24"/>
              <w:lang w:val="en-US" w:eastAsia="zh-CN" w:bidi="ar"/>
            </w:rPr>
          </w:rPrChange>
        </w:rPr>
        <w:t>that</w:t>
      </w:r>
      <w:r w:rsidRPr="00C26B03">
        <w:rPr>
          <w:rFonts w:eastAsiaTheme="minorEastAsia" w:cs="Arial"/>
          <w:sz w:val="24"/>
          <w:szCs w:val="24"/>
          <w:lang w:val="en-US" w:eastAsia="zh-CN" w:bidi="ar"/>
          <w:rPrChange w:id="253" w:author="Li" w:date="2025-07-30T19:03:00Z">
            <w:rPr>
              <w:lang w:val="en-US" w:eastAsia="zh-CN" w:bidi="ar"/>
            </w:rPr>
          </w:rPrChange>
        </w:rPr>
        <w:t xml:space="preserve"> </w:t>
      </w:r>
      <w:proofErr w:type="gramStart"/>
      <w:ins w:id="254" w:author="Li" w:date="2025-07-30T18:58:00Z">
        <w:r w:rsidR="00C26B03" w:rsidRPr="00C26B03">
          <w:rPr>
            <w:rFonts w:eastAsiaTheme="minorEastAsia" w:cs="Arial"/>
            <w:sz w:val="24"/>
            <w:szCs w:val="24"/>
            <w:lang w:val="en-US" w:eastAsia="zh-CN" w:bidi="ar"/>
            <w:rPrChange w:id="255" w:author="Li" w:date="2025-07-30T19:03:00Z">
              <w:rPr>
                <w:lang w:val="en-US" w:eastAsia="zh-CN" w:bidi="ar"/>
              </w:rPr>
            </w:rPrChange>
          </w:rPr>
          <w:t>The</w:t>
        </w:r>
        <w:proofErr w:type="gramEnd"/>
        <w:r w:rsidR="00C26B03" w:rsidRPr="00C26B03">
          <w:rPr>
            <w:rFonts w:eastAsiaTheme="minorEastAsia" w:cs="Arial"/>
            <w:sz w:val="24"/>
            <w:szCs w:val="24"/>
            <w:lang w:val="en-US" w:eastAsia="zh-CN" w:bidi="ar"/>
            <w:rPrChange w:id="256" w:author="Li" w:date="2025-07-30T19:03:00Z">
              <w:rPr>
                <w:lang w:val="en-US" w:eastAsia="zh-CN" w:bidi="ar"/>
              </w:rPr>
            </w:rPrChange>
          </w:rPr>
          <w:t xml:space="preserve"> </w:t>
        </w:r>
      </w:ins>
      <w:r w:rsidRPr="00C26B03">
        <w:rPr>
          <w:rFonts w:eastAsiaTheme="minorEastAsia" w:cs="Arial"/>
          <w:sz w:val="24"/>
          <w:szCs w:val="24"/>
          <w:lang w:val="en-US" w:eastAsia="zh-CN" w:bidi="ar"/>
          <w:rPrChange w:id="257" w:author="Li" w:date="2025-07-30T19:03:00Z">
            <w:rPr>
              <w:lang w:val="en-US" w:eastAsia="zh-CN" w:bidi="ar"/>
            </w:rPr>
          </w:rPrChange>
        </w:rPr>
        <w:t xml:space="preserve">work carried out by IALA on shipborne automatic identification systems has facilitated the development and adoption of a suite of technical and operational publications by other bodies such as IMO, ITU, IHO and </w:t>
      </w:r>
      <w:proofErr w:type="gramStart"/>
      <w:r w:rsidRPr="00C26B03">
        <w:rPr>
          <w:rFonts w:eastAsiaTheme="minorEastAsia" w:cs="Arial"/>
          <w:sz w:val="24"/>
          <w:szCs w:val="24"/>
          <w:lang w:val="en-US" w:eastAsia="zh-CN" w:bidi="ar"/>
          <w:rPrChange w:id="258" w:author="Li" w:date="2025-07-30T19:03:00Z">
            <w:rPr>
              <w:lang w:val="en-US" w:eastAsia="zh-CN" w:bidi="ar"/>
            </w:rPr>
          </w:rPrChange>
        </w:rPr>
        <w:t>IEC;</w:t>
      </w:r>
      <w:proofErr w:type="gramEnd"/>
    </w:p>
    <w:p w14:paraId="03D5E727" w14:textId="77777777" w:rsidR="00C26B03" w:rsidRPr="00C26B03" w:rsidRDefault="00C26B03">
      <w:pPr>
        <w:pStyle w:val="ListParagraph"/>
        <w:numPr>
          <w:ilvl w:val="0"/>
          <w:numId w:val="46"/>
        </w:numPr>
        <w:topLinePunct/>
        <w:spacing w:before="120" w:after="240"/>
        <w:ind w:left="777"/>
        <w:contextualSpacing w:val="0"/>
        <w:jc w:val="both"/>
        <w:rPr>
          <w:ins w:id="259" w:author="Li" w:date="2025-07-30T18:58:00Z"/>
          <w:rFonts w:eastAsiaTheme="minorEastAsia" w:cs="Arial"/>
          <w:sz w:val="24"/>
          <w:szCs w:val="24"/>
          <w:lang w:val="en-US" w:eastAsia="zh-CN" w:bidi="ar"/>
          <w:rPrChange w:id="260" w:author="Li" w:date="2025-07-30T19:03:00Z">
            <w:rPr>
              <w:ins w:id="261" w:author="Li" w:date="2025-07-30T18:58:00Z"/>
              <w:lang w:val="en-US" w:eastAsia="zh-CN" w:bidi="ar"/>
            </w:rPr>
          </w:rPrChange>
        </w:rPr>
        <w:pPrChange w:id="262" w:author="Li" w:date="2025-07-30T19:09:00Z">
          <w:pPr>
            <w:topLinePunct/>
            <w:spacing w:before="120" w:after="240"/>
            <w:ind w:leftChars="200" w:left="360"/>
            <w:jc w:val="both"/>
          </w:pPr>
        </w:pPrChange>
      </w:pPr>
      <w:ins w:id="263" w:author="Li" w:date="2025-07-30T19:03:00Z">
        <w:r w:rsidRPr="00C26B03">
          <w:rPr>
            <w:rFonts w:eastAsiaTheme="minorEastAsia" w:cs="Arial"/>
            <w:sz w:val="24"/>
            <w:szCs w:val="24"/>
            <w:highlight w:val="cyan"/>
            <w:lang w:val="en-US" w:eastAsia="zh-CN" w:bidi="ar"/>
            <w:rPrChange w:id="264" w:author="Li" w:date="2025-07-30T19:04:00Z">
              <w:rPr>
                <w:lang w:val="en-US" w:eastAsia="zh-CN" w:bidi="ar"/>
              </w:rPr>
            </w:rPrChange>
          </w:rPr>
          <w:t>It is desirable to continuously explore the use cases and applications in enabling maritime services</w:t>
        </w:r>
        <w:r w:rsidRPr="00C26B03">
          <w:rPr>
            <w:rFonts w:eastAsiaTheme="minorEastAsia" w:cs="Arial"/>
            <w:sz w:val="24"/>
            <w:szCs w:val="24"/>
            <w:lang w:val="en-US" w:eastAsia="zh-CN" w:bidi="ar"/>
            <w:rPrChange w:id="265" w:author="Li" w:date="2025-07-30T19:03:00Z">
              <w:rPr>
                <w:lang w:val="en-US" w:eastAsia="zh-CN" w:bidi="ar"/>
              </w:rPr>
            </w:rPrChange>
          </w:rPr>
          <w:t>.</w:t>
        </w:r>
      </w:ins>
    </w:p>
    <w:p w14:paraId="40117A3E" w14:textId="77777777" w:rsidR="00453C4C" w:rsidRPr="008626D4" w:rsidRDefault="005A6489" w:rsidP="00C26B03">
      <w:pPr>
        <w:topLinePunct/>
        <w:spacing w:before="120" w:after="240"/>
        <w:ind w:leftChars="200" w:left="360"/>
        <w:jc w:val="both"/>
        <w:rPr>
          <w:rFonts w:ascii="SimSun" w:eastAsia="SimSun" w:hAnsi="SimSun" w:cs="SimSun"/>
          <w:sz w:val="24"/>
          <w:szCs w:val="24"/>
          <w:lang w:eastAsia="zh-CN"/>
        </w:rPr>
      </w:pPr>
      <w:r w:rsidRPr="008626D4">
        <w:rPr>
          <w:rFonts w:eastAsia="Times New Roman" w:cs="Arial"/>
          <w:b/>
          <w:bCs/>
          <w:sz w:val="24"/>
          <w:szCs w:val="24"/>
          <w:lang w:val="en-US" w:eastAsia="zh-CN" w:bidi="ar"/>
        </w:rPr>
        <w:t xml:space="preserve">NOTING ALSO </w:t>
      </w:r>
      <w:r w:rsidRPr="008626D4">
        <w:rPr>
          <w:rFonts w:eastAsiaTheme="minorEastAsia" w:cs="Arial"/>
          <w:sz w:val="24"/>
          <w:szCs w:val="24"/>
          <w:lang w:val="en-US" w:eastAsia="zh-CN" w:bidi="ar"/>
        </w:rPr>
        <w:t>that IALA at the request of the ITU is maintaining Technical Clarification for ITU-R M.1371 to support harmonization of its member’s application of AIS</w:t>
      </w:r>
      <w:ins w:id="266" w:author="Li" w:date="2025-07-30T19:06:00Z">
        <w:r w:rsidR="00C26B03" w:rsidRPr="00C26B03">
          <w:rPr>
            <w:rFonts w:eastAsiaTheme="minorEastAsia" w:cs="Arial"/>
            <w:sz w:val="24"/>
            <w:szCs w:val="24"/>
            <w:highlight w:val="cyan"/>
            <w:lang w:val="en-US" w:eastAsia="zh-CN" w:bidi="ar"/>
            <w:rPrChange w:id="267" w:author="Li" w:date="2025-07-30T19:06:00Z">
              <w:rPr>
                <w:rFonts w:eastAsiaTheme="minorEastAsia" w:cs="Arial"/>
                <w:sz w:val="24"/>
                <w:szCs w:val="24"/>
                <w:lang w:val="en-US" w:eastAsia="zh-CN" w:bidi="ar"/>
              </w:rPr>
            </w:rPrChange>
          </w:rPr>
          <w:t>/</w:t>
        </w:r>
        <w:proofErr w:type="gramStart"/>
        <w:r w:rsidR="00C26B03" w:rsidRPr="00C26B03">
          <w:rPr>
            <w:rFonts w:eastAsiaTheme="minorEastAsia" w:cs="Arial"/>
            <w:sz w:val="24"/>
            <w:szCs w:val="24"/>
            <w:highlight w:val="cyan"/>
            <w:lang w:val="en-US" w:eastAsia="zh-CN" w:bidi="ar"/>
            <w:rPrChange w:id="268" w:author="Li" w:date="2025-07-30T19:06:00Z">
              <w:rPr>
                <w:rFonts w:eastAsiaTheme="minorEastAsia" w:cs="Arial"/>
                <w:sz w:val="24"/>
                <w:szCs w:val="24"/>
                <w:lang w:val="en-US" w:eastAsia="zh-CN" w:bidi="ar"/>
              </w:rPr>
            </w:rPrChange>
          </w:rPr>
          <w:t>VDES</w:t>
        </w:r>
      </w:ins>
      <w:r w:rsidRPr="008626D4">
        <w:rPr>
          <w:rFonts w:eastAsiaTheme="minorEastAsia" w:cs="Arial"/>
          <w:sz w:val="24"/>
          <w:szCs w:val="24"/>
          <w:lang w:val="en-US" w:eastAsia="zh-CN" w:bidi="ar"/>
        </w:rPr>
        <w:t>;</w:t>
      </w:r>
      <w:proofErr w:type="gramEnd"/>
    </w:p>
    <w:p w14:paraId="798B6367" w14:textId="77777777" w:rsidR="00453C4C" w:rsidRPr="008626D4" w:rsidRDefault="005A6489" w:rsidP="008626D4">
      <w:pPr>
        <w:topLinePunct/>
        <w:spacing w:before="120" w:after="240"/>
        <w:ind w:leftChars="200" w:left="360"/>
        <w:jc w:val="both"/>
        <w:rPr>
          <w:rFonts w:eastAsiaTheme="minorEastAsia" w:cs="Arial"/>
          <w:sz w:val="24"/>
          <w:szCs w:val="24"/>
          <w:lang w:val="en-US" w:eastAsia="zh-CN" w:bidi="ar"/>
        </w:rPr>
      </w:pPr>
      <w:r w:rsidRPr="008626D4">
        <w:rPr>
          <w:rFonts w:eastAsia="Times New Roman" w:cs="Arial"/>
          <w:b/>
          <w:bCs/>
          <w:sz w:val="24"/>
          <w:szCs w:val="24"/>
          <w:lang w:val="en-US" w:eastAsia="zh-CN" w:bidi="ar"/>
        </w:rPr>
        <w:t>NOTING ALSO</w:t>
      </w:r>
      <w:r w:rsidRPr="008626D4">
        <w:rPr>
          <w:rFonts w:eastAsiaTheme="minorEastAsia" w:cs="Arial"/>
          <w:sz w:val="24"/>
          <w:szCs w:val="24"/>
          <w:lang w:val="en-US" w:eastAsia="zh-CN" w:bidi="ar"/>
        </w:rPr>
        <w:t xml:space="preserve"> that IALA has adopted: </w:t>
      </w:r>
    </w:p>
    <w:p w14:paraId="7371602C" w14:textId="77777777" w:rsidR="00453C4C" w:rsidRPr="00201A2E" w:rsidRDefault="005A6489">
      <w:pPr>
        <w:pStyle w:val="ListParagraph"/>
        <w:numPr>
          <w:ilvl w:val="0"/>
          <w:numId w:val="40"/>
        </w:numPr>
        <w:topLinePunct/>
        <w:spacing w:before="120" w:after="120"/>
        <w:ind w:leftChars="200" w:left="840" w:hangingChars="200" w:hanging="480"/>
        <w:contextualSpacing w:val="0"/>
        <w:jc w:val="both"/>
        <w:rPr>
          <w:rFonts w:eastAsiaTheme="minorEastAsia" w:cs="Arial"/>
          <w:sz w:val="24"/>
          <w:szCs w:val="24"/>
          <w:lang w:val="en-US" w:eastAsia="zh-CN" w:bidi="ar"/>
        </w:rPr>
        <w:pPrChange w:id="269" w:author="Li" w:date="2025-07-30T19:20:00Z">
          <w:pPr>
            <w:pStyle w:val="ListParagraph"/>
            <w:numPr>
              <w:numId w:val="40"/>
            </w:numPr>
            <w:topLinePunct/>
            <w:spacing w:before="120" w:after="120"/>
            <w:ind w:leftChars="200" w:left="840" w:hangingChars="200" w:hanging="480"/>
            <w:contextualSpacing w:val="0"/>
          </w:pPr>
        </w:pPrChange>
      </w:pPr>
      <w:r w:rsidRPr="00201A2E">
        <w:rPr>
          <w:rFonts w:eastAsiaTheme="minorEastAsia" w:cs="Arial"/>
          <w:sz w:val="24"/>
          <w:szCs w:val="24"/>
          <w:lang w:val="en-US" w:eastAsia="zh-CN" w:bidi="ar"/>
        </w:rPr>
        <w:t>Recommendation R0123 (A-123) on the</w:t>
      </w:r>
      <w:r w:rsidRPr="00201A2E">
        <w:rPr>
          <w:rFonts w:eastAsiaTheme="minorEastAsia" w:cs="Arial"/>
          <w:i/>
          <w:iCs/>
          <w:sz w:val="24"/>
          <w:szCs w:val="24"/>
          <w:lang w:val="en-US" w:eastAsia="zh-CN" w:bidi="ar"/>
        </w:rPr>
        <w:t xml:space="preserve"> Provision of Shore Based Automatic Identification Systems</w:t>
      </w:r>
      <w:r w:rsidRPr="00201A2E">
        <w:rPr>
          <w:rFonts w:eastAsiaTheme="minorEastAsia" w:cs="Arial"/>
          <w:sz w:val="24"/>
          <w:szCs w:val="24"/>
          <w:lang w:val="en-US" w:eastAsia="zh-CN" w:bidi="ar"/>
        </w:rPr>
        <w:t xml:space="preserve"> (AIS)</w:t>
      </w:r>
      <w:ins w:id="270" w:author="Li" w:date="2025-07-30T19:07:00Z">
        <w:r w:rsidR="00C26B03">
          <w:rPr>
            <w:rFonts w:eastAsiaTheme="minorEastAsia" w:cs="Arial"/>
            <w:sz w:val="24"/>
            <w:szCs w:val="24"/>
            <w:lang w:val="en-US" w:eastAsia="zh-CN" w:bidi="ar"/>
          </w:rPr>
          <w:t xml:space="preserve"> </w:t>
        </w:r>
        <w:r w:rsidR="00C26B03" w:rsidRPr="00B005A7">
          <w:rPr>
            <w:rFonts w:eastAsiaTheme="minorEastAsia" w:cs="Arial"/>
            <w:sz w:val="24"/>
            <w:szCs w:val="24"/>
            <w:highlight w:val="cyan"/>
            <w:lang w:val="en-US" w:eastAsia="zh-CN" w:bidi="ar"/>
            <w:rPrChange w:id="271" w:author="Li" w:date="2025-07-30T19:08:00Z">
              <w:rPr>
                <w:rFonts w:eastAsiaTheme="minorEastAsia" w:cs="Arial"/>
                <w:sz w:val="24"/>
                <w:szCs w:val="24"/>
                <w:lang w:val="en-US" w:eastAsia="zh-CN" w:bidi="ar"/>
              </w:rPr>
            </w:rPrChange>
          </w:rPr>
          <w:t xml:space="preserve">describes the relevant matters regarding the implementation of shore based </w:t>
        </w:r>
        <w:proofErr w:type="gramStart"/>
        <w:r w:rsidR="00C26B03" w:rsidRPr="00B005A7">
          <w:rPr>
            <w:rFonts w:eastAsiaTheme="minorEastAsia" w:cs="Arial"/>
            <w:sz w:val="24"/>
            <w:szCs w:val="24"/>
            <w:highlight w:val="cyan"/>
            <w:lang w:val="en-US" w:eastAsia="zh-CN" w:bidi="ar"/>
            <w:rPrChange w:id="272" w:author="Li" w:date="2025-07-30T19:08:00Z">
              <w:rPr>
                <w:rFonts w:eastAsiaTheme="minorEastAsia" w:cs="Arial"/>
                <w:sz w:val="24"/>
                <w:szCs w:val="24"/>
                <w:lang w:val="en-US" w:eastAsia="zh-CN" w:bidi="ar"/>
              </w:rPr>
            </w:rPrChange>
          </w:rPr>
          <w:t>AIS</w:t>
        </w:r>
      </w:ins>
      <w:r w:rsidRPr="00201A2E">
        <w:rPr>
          <w:rFonts w:eastAsiaTheme="minorEastAsia" w:cs="Arial"/>
          <w:sz w:val="24"/>
          <w:szCs w:val="24"/>
          <w:lang w:val="en-US" w:eastAsia="zh-CN" w:bidi="ar"/>
        </w:rPr>
        <w:t>;</w:t>
      </w:r>
      <w:proofErr w:type="gramEnd"/>
      <w:r w:rsidRPr="00201A2E">
        <w:rPr>
          <w:rFonts w:eastAsiaTheme="minorEastAsia" w:cs="Arial"/>
          <w:sz w:val="24"/>
          <w:szCs w:val="24"/>
          <w:lang w:val="en-US" w:eastAsia="zh-CN" w:bidi="ar"/>
        </w:rPr>
        <w:t xml:space="preserve"> </w:t>
      </w:r>
    </w:p>
    <w:p w14:paraId="5F837EA1" w14:textId="77777777" w:rsidR="00453C4C" w:rsidRPr="00201A2E" w:rsidRDefault="005A6489">
      <w:pPr>
        <w:pStyle w:val="ListParagraph"/>
        <w:numPr>
          <w:ilvl w:val="0"/>
          <w:numId w:val="40"/>
        </w:numPr>
        <w:topLinePunct/>
        <w:spacing w:before="120" w:after="120"/>
        <w:ind w:leftChars="200" w:left="840" w:hangingChars="200" w:hanging="480"/>
        <w:contextualSpacing w:val="0"/>
        <w:jc w:val="both"/>
        <w:rPr>
          <w:rFonts w:eastAsiaTheme="minorEastAsia" w:cs="Arial"/>
          <w:sz w:val="24"/>
          <w:szCs w:val="24"/>
          <w:lang w:val="en-US" w:eastAsia="zh-CN" w:bidi="ar"/>
        </w:rPr>
        <w:pPrChange w:id="273" w:author="Li" w:date="2025-07-30T19:20:00Z">
          <w:pPr>
            <w:pStyle w:val="ListParagraph"/>
            <w:numPr>
              <w:numId w:val="40"/>
            </w:numPr>
            <w:topLinePunct/>
            <w:spacing w:before="120" w:after="120"/>
            <w:ind w:leftChars="200" w:left="840" w:hangingChars="200" w:hanging="480"/>
            <w:contextualSpacing w:val="0"/>
          </w:pPr>
        </w:pPrChange>
      </w:pPr>
      <w:r w:rsidRPr="00201A2E">
        <w:rPr>
          <w:rFonts w:eastAsiaTheme="minorEastAsia" w:cs="Arial"/>
          <w:sz w:val="24"/>
          <w:szCs w:val="24"/>
          <w:lang w:val="en-US" w:eastAsia="zh-CN" w:bidi="ar"/>
        </w:rPr>
        <w:t xml:space="preserve">Recommendation R0124 (A-124) on </w:t>
      </w:r>
      <w:r w:rsidRPr="00201A2E">
        <w:rPr>
          <w:rFonts w:eastAsiaTheme="minorEastAsia" w:cs="Arial"/>
          <w:i/>
          <w:iCs/>
          <w:sz w:val="24"/>
          <w:szCs w:val="24"/>
          <w:lang w:val="en-US" w:eastAsia="zh-CN" w:bidi="ar"/>
        </w:rPr>
        <w:t>AIS Shore Stations and Networking Aspects Related to the AIS Service</w:t>
      </w:r>
      <w:ins w:id="274" w:author="Li" w:date="2025-07-30T19:07:00Z">
        <w:r w:rsidR="00B005A7" w:rsidRPr="00B005A7">
          <w:rPr>
            <w:rFonts w:eastAsiaTheme="minorEastAsia" w:cs="Arial"/>
            <w:sz w:val="24"/>
            <w:szCs w:val="24"/>
            <w:lang w:val="en-US" w:eastAsia="zh-CN" w:bidi="ar"/>
            <w:rPrChange w:id="275" w:author="Li" w:date="2025-07-30T19:08:00Z">
              <w:rPr>
                <w:rFonts w:eastAsiaTheme="minorEastAsia" w:cs="Arial"/>
                <w:i/>
                <w:iCs/>
                <w:sz w:val="24"/>
                <w:szCs w:val="24"/>
                <w:lang w:val="en-US" w:eastAsia="zh-CN" w:bidi="ar"/>
              </w:rPr>
            </w:rPrChange>
          </w:rPr>
          <w:t xml:space="preserve"> </w:t>
        </w:r>
      </w:ins>
      <w:ins w:id="276" w:author="Li" w:date="2025-07-30T19:08:00Z">
        <w:r w:rsidR="00B005A7" w:rsidRPr="00B005A7">
          <w:rPr>
            <w:rFonts w:eastAsiaTheme="minorEastAsia" w:cs="Arial"/>
            <w:sz w:val="24"/>
            <w:szCs w:val="24"/>
            <w:highlight w:val="cyan"/>
            <w:lang w:val="en-US" w:eastAsia="zh-CN" w:bidi="ar"/>
            <w:rPrChange w:id="277" w:author="Li" w:date="2025-07-30T19:08:00Z">
              <w:rPr>
                <w:rFonts w:eastAsiaTheme="minorEastAsia" w:cs="Arial"/>
                <w:i/>
                <w:iCs/>
                <w:sz w:val="24"/>
                <w:szCs w:val="24"/>
                <w:lang w:val="en-US" w:eastAsia="zh-CN" w:bidi="ar"/>
              </w:rPr>
            </w:rPrChange>
          </w:rPr>
          <w:t xml:space="preserve">provides recommendations regarding AIS </w:t>
        </w:r>
        <w:proofErr w:type="gramStart"/>
        <w:r w:rsidR="00B005A7" w:rsidRPr="00B005A7">
          <w:rPr>
            <w:rFonts w:eastAsiaTheme="minorEastAsia" w:cs="Arial"/>
            <w:sz w:val="24"/>
            <w:szCs w:val="24"/>
            <w:highlight w:val="cyan"/>
            <w:lang w:val="en-US" w:eastAsia="zh-CN" w:bidi="ar"/>
            <w:rPrChange w:id="278" w:author="Li" w:date="2025-07-30T19:08:00Z">
              <w:rPr>
                <w:rFonts w:eastAsiaTheme="minorEastAsia" w:cs="Arial"/>
                <w:i/>
                <w:iCs/>
                <w:sz w:val="24"/>
                <w:szCs w:val="24"/>
                <w:lang w:val="en-US" w:eastAsia="zh-CN" w:bidi="ar"/>
              </w:rPr>
            </w:rPrChange>
          </w:rPr>
          <w:t>services</w:t>
        </w:r>
      </w:ins>
      <w:r w:rsidRPr="00201A2E">
        <w:rPr>
          <w:rFonts w:eastAsiaTheme="minorEastAsia" w:cs="Arial"/>
          <w:sz w:val="24"/>
          <w:szCs w:val="24"/>
          <w:lang w:val="en-US" w:eastAsia="zh-CN" w:bidi="ar"/>
        </w:rPr>
        <w:t>;</w:t>
      </w:r>
      <w:proofErr w:type="gramEnd"/>
      <w:r w:rsidRPr="00201A2E">
        <w:rPr>
          <w:rFonts w:eastAsiaTheme="minorEastAsia" w:cs="Arial"/>
          <w:sz w:val="24"/>
          <w:szCs w:val="24"/>
          <w:lang w:val="en-US" w:eastAsia="zh-CN" w:bidi="ar"/>
        </w:rPr>
        <w:t xml:space="preserve"> </w:t>
      </w:r>
    </w:p>
    <w:p w14:paraId="529DD010" w14:textId="77777777" w:rsidR="00453C4C" w:rsidRPr="00201A2E" w:rsidRDefault="005A6489">
      <w:pPr>
        <w:pStyle w:val="ListParagraph"/>
        <w:numPr>
          <w:ilvl w:val="0"/>
          <w:numId w:val="40"/>
        </w:numPr>
        <w:topLinePunct/>
        <w:spacing w:before="120" w:after="120"/>
        <w:ind w:leftChars="200" w:left="840" w:hangingChars="200" w:hanging="480"/>
        <w:contextualSpacing w:val="0"/>
        <w:jc w:val="both"/>
        <w:rPr>
          <w:rFonts w:eastAsiaTheme="minorEastAsia" w:cs="Arial"/>
          <w:sz w:val="24"/>
          <w:szCs w:val="24"/>
          <w:lang w:val="en-US" w:eastAsia="zh-CN" w:bidi="ar"/>
        </w:rPr>
        <w:pPrChange w:id="279" w:author="Li" w:date="2025-07-30T19:20:00Z">
          <w:pPr>
            <w:pStyle w:val="ListParagraph"/>
            <w:numPr>
              <w:numId w:val="40"/>
            </w:numPr>
            <w:topLinePunct/>
            <w:spacing w:before="120" w:after="120"/>
            <w:ind w:leftChars="200" w:left="840" w:hangingChars="200" w:hanging="480"/>
            <w:contextualSpacing w:val="0"/>
          </w:pPr>
        </w:pPrChange>
      </w:pPr>
      <w:r w:rsidRPr="00201A2E">
        <w:rPr>
          <w:rFonts w:eastAsiaTheme="minorEastAsia" w:cs="Arial"/>
          <w:sz w:val="24"/>
          <w:szCs w:val="24"/>
          <w:lang w:val="en-US" w:eastAsia="zh-CN" w:bidi="ar"/>
        </w:rPr>
        <w:t xml:space="preserve">Recommendation R0126 (A-126) on the </w:t>
      </w:r>
      <w:r w:rsidRPr="00201A2E">
        <w:rPr>
          <w:rFonts w:eastAsiaTheme="minorEastAsia" w:cs="Arial"/>
          <w:i/>
          <w:iCs/>
          <w:sz w:val="24"/>
          <w:szCs w:val="24"/>
          <w:lang w:val="en-US" w:eastAsia="zh-CN" w:bidi="ar"/>
        </w:rPr>
        <w:t>Use of the Automatic Identification System (AIS) in Marine Aids to Navigation Services</w:t>
      </w:r>
      <w:ins w:id="280" w:author="Li" w:date="2025-07-30T19:08:00Z">
        <w:r w:rsidR="00B005A7">
          <w:rPr>
            <w:rFonts w:eastAsiaTheme="minorEastAsia" w:cs="Arial"/>
            <w:i/>
            <w:iCs/>
            <w:sz w:val="24"/>
            <w:szCs w:val="24"/>
            <w:lang w:val="en-US" w:eastAsia="zh-CN" w:bidi="ar"/>
          </w:rPr>
          <w:t xml:space="preserve"> </w:t>
        </w:r>
        <w:r w:rsidR="00B005A7" w:rsidRPr="00B005A7">
          <w:rPr>
            <w:rFonts w:eastAsiaTheme="minorEastAsia" w:cs="Arial"/>
            <w:sz w:val="24"/>
            <w:szCs w:val="24"/>
            <w:highlight w:val="cyan"/>
            <w:lang w:val="en-US" w:eastAsia="zh-CN" w:bidi="ar"/>
            <w:rPrChange w:id="281" w:author="Li" w:date="2025-07-30T19:08:00Z">
              <w:rPr>
                <w:rFonts w:eastAsiaTheme="minorEastAsia" w:cs="Arial"/>
                <w:i/>
                <w:iCs/>
                <w:sz w:val="24"/>
                <w:szCs w:val="24"/>
                <w:lang w:val="en-US" w:eastAsia="zh-CN" w:bidi="ar"/>
              </w:rPr>
            </w:rPrChange>
          </w:rPr>
          <w:t xml:space="preserve">introduces the use of the AIS in marine AtoN </w:t>
        </w:r>
        <w:proofErr w:type="gramStart"/>
        <w:r w:rsidR="00B005A7" w:rsidRPr="00B005A7">
          <w:rPr>
            <w:rFonts w:eastAsiaTheme="minorEastAsia" w:cs="Arial"/>
            <w:sz w:val="24"/>
            <w:szCs w:val="24"/>
            <w:highlight w:val="cyan"/>
            <w:lang w:val="en-US" w:eastAsia="zh-CN" w:bidi="ar"/>
            <w:rPrChange w:id="282" w:author="Li" w:date="2025-07-30T19:08:00Z">
              <w:rPr>
                <w:rFonts w:eastAsiaTheme="minorEastAsia" w:cs="Arial"/>
                <w:i/>
                <w:iCs/>
                <w:sz w:val="24"/>
                <w:szCs w:val="24"/>
                <w:lang w:val="en-US" w:eastAsia="zh-CN" w:bidi="ar"/>
              </w:rPr>
            </w:rPrChange>
          </w:rPr>
          <w:t>services</w:t>
        </w:r>
      </w:ins>
      <w:r w:rsidRPr="00201A2E">
        <w:rPr>
          <w:rFonts w:eastAsiaTheme="minorEastAsia" w:cs="Arial"/>
          <w:sz w:val="24"/>
          <w:szCs w:val="24"/>
          <w:lang w:val="en-US" w:eastAsia="zh-CN" w:bidi="ar"/>
        </w:rPr>
        <w:t>;</w:t>
      </w:r>
      <w:proofErr w:type="gramEnd"/>
      <w:r w:rsidRPr="00201A2E">
        <w:rPr>
          <w:rFonts w:eastAsiaTheme="minorEastAsia" w:cs="Arial"/>
          <w:sz w:val="24"/>
          <w:szCs w:val="24"/>
          <w:lang w:val="en-US" w:eastAsia="zh-CN" w:bidi="ar"/>
        </w:rPr>
        <w:t xml:space="preserve"> </w:t>
      </w:r>
    </w:p>
    <w:p w14:paraId="0B43CD08" w14:textId="77777777" w:rsidR="00453C4C" w:rsidRPr="00201A2E" w:rsidRDefault="005A6489">
      <w:pPr>
        <w:pStyle w:val="ListParagraph"/>
        <w:numPr>
          <w:ilvl w:val="0"/>
          <w:numId w:val="40"/>
        </w:numPr>
        <w:topLinePunct/>
        <w:spacing w:before="120" w:after="120"/>
        <w:ind w:leftChars="200" w:left="840" w:hangingChars="200" w:hanging="480"/>
        <w:contextualSpacing w:val="0"/>
        <w:jc w:val="both"/>
        <w:rPr>
          <w:rFonts w:eastAsiaTheme="minorEastAsia" w:cs="Arial"/>
          <w:sz w:val="24"/>
          <w:szCs w:val="24"/>
          <w:lang w:val="en-US" w:eastAsia="zh-CN" w:bidi="ar"/>
        </w:rPr>
        <w:pPrChange w:id="283" w:author="Li" w:date="2025-07-30T19:20:00Z">
          <w:pPr>
            <w:pStyle w:val="ListParagraph"/>
            <w:numPr>
              <w:numId w:val="40"/>
            </w:numPr>
            <w:topLinePunct/>
            <w:spacing w:before="120" w:after="120"/>
            <w:ind w:leftChars="200" w:left="840" w:hangingChars="200" w:hanging="480"/>
            <w:contextualSpacing w:val="0"/>
          </w:pPr>
        </w:pPrChange>
      </w:pPr>
      <w:r w:rsidRPr="00201A2E">
        <w:rPr>
          <w:rFonts w:eastAsiaTheme="minorEastAsia" w:cs="Arial"/>
          <w:sz w:val="24"/>
          <w:szCs w:val="24"/>
          <w:lang w:val="en-US" w:eastAsia="zh-CN" w:bidi="ar"/>
        </w:rPr>
        <w:t xml:space="preserve">Guideline G1062 on </w:t>
      </w:r>
      <w:r w:rsidRPr="00201A2E">
        <w:rPr>
          <w:rFonts w:eastAsiaTheme="minorEastAsia" w:cs="Arial"/>
          <w:i/>
          <w:iCs/>
          <w:sz w:val="24"/>
          <w:szCs w:val="24"/>
          <w:lang w:val="en-US" w:eastAsia="zh-CN" w:bidi="ar"/>
        </w:rPr>
        <w:t>Establishment of AIS as an Aid to Navigation</w:t>
      </w:r>
      <w:ins w:id="284" w:author="Li" w:date="2025-07-30T19:09:00Z">
        <w:r w:rsidR="00B005A7" w:rsidRPr="00B005A7">
          <w:rPr>
            <w:rFonts w:eastAsiaTheme="minorEastAsia" w:cs="Arial"/>
            <w:sz w:val="24"/>
            <w:szCs w:val="24"/>
            <w:highlight w:val="cyan"/>
            <w:lang w:val="en-US" w:eastAsia="zh-CN" w:bidi="ar"/>
            <w:rPrChange w:id="285" w:author="Li" w:date="2025-07-30T19:10:00Z">
              <w:rPr>
                <w:rFonts w:eastAsiaTheme="minorEastAsia" w:cs="Arial"/>
                <w:i/>
                <w:iCs/>
                <w:sz w:val="24"/>
                <w:szCs w:val="24"/>
                <w:lang w:val="en-US" w:eastAsia="zh-CN" w:bidi="ar"/>
              </w:rPr>
            </w:rPrChange>
          </w:rPr>
          <w:t xml:space="preserve"> introduces the implementation and application of AIS AtoN</w:t>
        </w:r>
      </w:ins>
      <w:r w:rsidRPr="00201A2E">
        <w:rPr>
          <w:rFonts w:eastAsiaTheme="minorEastAsia" w:cs="Arial"/>
          <w:sz w:val="24"/>
          <w:szCs w:val="24"/>
          <w:lang w:val="en-US" w:eastAsia="zh-CN" w:bidi="ar"/>
        </w:rPr>
        <w:t>; and</w:t>
      </w:r>
    </w:p>
    <w:p w14:paraId="431D6FDE" w14:textId="77777777" w:rsidR="00453C4C" w:rsidRPr="00B005A7" w:rsidRDefault="005A6489">
      <w:pPr>
        <w:pStyle w:val="ListParagraph"/>
        <w:numPr>
          <w:ilvl w:val="1"/>
          <w:numId w:val="40"/>
        </w:numPr>
        <w:topLinePunct/>
        <w:spacing w:before="120" w:after="120"/>
        <w:ind w:leftChars="200" w:left="840" w:hangingChars="200" w:hanging="480"/>
        <w:contextualSpacing w:val="0"/>
        <w:rPr>
          <w:ins w:id="286" w:author="Li" w:date="2025-07-30T19:11:00Z"/>
          <w:rFonts w:eastAsia="SimSun" w:cs="Arial"/>
          <w:b/>
          <w:bCs/>
          <w:sz w:val="24"/>
          <w:szCs w:val="24"/>
          <w:lang w:val="en-US" w:eastAsia="zh-CN" w:bidi="ar"/>
          <w:rPrChange w:id="287" w:author="Li" w:date="2025-07-30T19:11:00Z">
            <w:rPr>
              <w:ins w:id="288" w:author="Li" w:date="2025-07-30T19:11:00Z"/>
              <w:rFonts w:eastAsiaTheme="minorEastAsia" w:cs="Arial"/>
              <w:sz w:val="24"/>
              <w:szCs w:val="24"/>
              <w:lang w:val="en-US" w:eastAsia="zh-CN" w:bidi="ar"/>
            </w:rPr>
          </w:rPrChange>
        </w:rPr>
        <w:pPrChange w:id="289" w:author="Li" w:date="2025-07-30T19:20:00Z">
          <w:pPr>
            <w:pStyle w:val="ListParagraph"/>
            <w:numPr>
              <w:ilvl w:val="1"/>
              <w:numId w:val="40"/>
            </w:numPr>
            <w:topLinePunct/>
            <w:spacing w:before="120" w:after="240"/>
            <w:ind w:leftChars="200" w:left="840" w:hangingChars="200" w:hanging="480"/>
            <w:contextualSpacing w:val="0"/>
          </w:pPr>
        </w:pPrChange>
      </w:pPr>
      <w:r w:rsidRPr="00201A2E">
        <w:rPr>
          <w:rFonts w:eastAsiaTheme="minorEastAsia" w:cs="Arial"/>
          <w:sz w:val="24"/>
          <w:szCs w:val="24"/>
          <w:lang w:val="en-US" w:eastAsia="zh-CN" w:bidi="ar"/>
        </w:rPr>
        <w:t>The</w:t>
      </w:r>
      <w:r w:rsidRPr="00201A2E">
        <w:rPr>
          <w:rFonts w:eastAsiaTheme="minorEastAsia" w:cs="Arial"/>
          <w:i/>
          <w:iCs/>
          <w:sz w:val="24"/>
          <w:szCs w:val="24"/>
          <w:lang w:val="en-US" w:eastAsia="zh-CN" w:bidi="ar"/>
        </w:rPr>
        <w:t xml:space="preserve"> IALA NAVGUIDE</w:t>
      </w:r>
      <w:r w:rsidRPr="00201A2E">
        <w:rPr>
          <w:rFonts w:eastAsiaTheme="minorEastAsia" w:cs="Arial"/>
          <w:sz w:val="24"/>
          <w:szCs w:val="24"/>
          <w:lang w:val="en-US" w:eastAsia="zh-CN" w:bidi="ar"/>
        </w:rPr>
        <w:t xml:space="preserve"> (5th Edition), which includes a section on the use of AIS as an aid to </w:t>
      </w:r>
      <w:proofErr w:type="gramStart"/>
      <w:r w:rsidRPr="00201A2E">
        <w:rPr>
          <w:rFonts w:eastAsiaTheme="minorEastAsia" w:cs="Arial"/>
          <w:sz w:val="24"/>
          <w:szCs w:val="24"/>
          <w:lang w:val="en-US" w:eastAsia="zh-CN" w:bidi="ar"/>
        </w:rPr>
        <w:t>navigation;</w:t>
      </w:r>
      <w:proofErr w:type="gramEnd"/>
    </w:p>
    <w:p w14:paraId="5B5967D2" w14:textId="77777777" w:rsidR="00B005A7" w:rsidRPr="00B005A7" w:rsidRDefault="00B005A7">
      <w:pPr>
        <w:pStyle w:val="ListParagraph"/>
        <w:numPr>
          <w:ilvl w:val="1"/>
          <w:numId w:val="40"/>
        </w:numPr>
        <w:topLinePunct/>
        <w:spacing w:before="120" w:after="120"/>
        <w:ind w:leftChars="200" w:left="480" w:hangingChars="200" w:hanging="480"/>
        <w:contextualSpacing w:val="0"/>
        <w:jc w:val="both"/>
        <w:rPr>
          <w:ins w:id="290" w:author="Li" w:date="2025-07-30T19:12:00Z"/>
          <w:rFonts w:eastAsia="SimSun" w:cs="Arial"/>
          <w:b/>
          <w:bCs/>
          <w:sz w:val="24"/>
          <w:szCs w:val="24"/>
          <w:lang w:val="en-US" w:eastAsia="zh-CN" w:bidi="ar"/>
          <w:rPrChange w:id="291" w:author="Li" w:date="2025-07-30T19:12:00Z">
            <w:rPr>
              <w:ins w:id="292" w:author="Li" w:date="2025-07-30T19:12:00Z"/>
              <w:rFonts w:eastAsia="Times New Roman" w:cs="Arial"/>
              <w:bCs/>
              <w:sz w:val="24"/>
              <w:szCs w:val="24"/>
            </w:rPr>
          </w:rPrChange>
        </w:rPr>
        <w:pPrChange w:id="293" w:author="Li" w:date="2025-07-30T19:21:00Z">
          <w:pPr>
            <w:pStyle w:val="ListParagraph"/>
            <w:numPr>
              <w:ilvl w:val="1"/>
              <w:numId w:val="40"/>
            </w:numPr>
            <w:topLinePunct/>
            <w:spacing w:before="120" w:after="120"/>
            <w:ind w:leftChars="200" w:left="840" w:hangingChars="200" w:hanging="480"/>
            <w:contextualSpacing w:val="0"/>
          </w:pPr>
        </w:pPrChange>
      </w:pPr>
      <w:ins w:id="294" w:author="Li" w:date="2025-07-30T19:11:00Z">
        <w:r>
          <w:rPr>
            <w:rFonts w:eastAsia="Times New Roman" w:cs="Arial"/>
            <w:bCs/>
            <w:sz w:val="24"/>
            <w:szCs w:val="24"/>
            <w:highlight w:val="cyan"/>
          </w:rPr>
          <w:t xml:space="preserve">Guideline G1095 on </w:t>
        </w:r>
        <w:r w:rsidRPr="00B63B58">
          <w:rPr>
            <w:rFonts w:eastAsiaTheme="minorEastAsia" w:cs="Arial"/>
            <w:sz w:val="24"/>
            <w:szCs w:val="24"/>
            <w:highlight w:val="cyan"/>
            <w:lang w:val="en-US" w:eastAsia="zh-CN" w:bidi="ar"/>
            <w:rPrChange w:id="295" w:author="Li" w:date="2025-08-01T14:08:00Z">
              <w:rPr>
                <w:rFonts w:eastAsia="Times New Roman" w:cs="Arial"/>
                <w:bCs/>
                <w:sz w:val="24"/>
                <w:szCs w:val="24"/>
                <w:highlight w:val="cyan"/>
              </w:rPr>
            </w:rPrChange>
          </w:rPr>
          <w:t>the</w:t>
        </w:r>
        <w:r w:rsidRPr="00B005A7">
          <w:rPr>
            <w:rFonts w:eastAsiaTheme="minorEastAsia" w:cs="Arial"/>
            <w:i/>
            <w:iCs/>
            <w:sz w:val="24"/>
            <w:szCs w:val="24"/>
            <w:highlight w:val="cyan"/>
            <w:lang w:val="en-US" w:eastAsia="zh-CN" w:bidi="ar"/>
            <w:rPrChange w:id="296" w:author="Li" w:date="2025-07-30T19:14:00Z">
              <w:rPr>
                <w:rFonts w:eastAsia="Times New Roman" w:cs="Arial"/>
                <w:bCs/>
                <w:sz w:val="24"/>
                <w:szCs w:val="24"/>
                <w:highlight w:val="cyan"/>
              </w:rPr>
            </w:rPrChange>
          </w:rPr>
          <w:t xml:space="preserve"> Harmonized Implementation of Application-Specific Messages (ASM)</w:t>
        </w:r>
        <w:r>
          <w:rPr>
            <w:rFonts w:eastAsia="Times New Roman" w:cs="Arial"/>
            <w:bCs/>
            <w:sz w:val="24"/>
            <w:szCs w:val="24"/>
            <w:highlight w:val="cyan"/>
          </w:rPr>
          <w:t xml:space="preserve"> describes how ASM should be implemented in a harmonized </w:t>
        </w:r>
        <w:proofErr w:type="gramStart"/>
        <w:r>
          <w:rPr>
            <w:rFonts w:eastAsia="Times New Roman" w:cs="Arial"/>
            <w:bCs/>
            <w:sz w:val="24"/>
            <w:szCs w:val="24"/>
            <w:highlight w:val="cyan"/>
          </w:rPr>
          <w:t>manner</w:t>
        </w:r>
      </w:ins>
      <w:ins w:id="297" w:author="Li" w:date="2025-07-30T19:12:00Z">
        <w:r>
          <w:rPr>
            <w:rFonts w:eastAsia="Times New Roman" w:cs="Arial"/>
            <w:bCs/>
            <w:sz w:val="24"/>
            <w:szCs w:val="24"/>
          </w:rPr>
          <w:t>;</w:t>
        </w:r>
        <w:proofErr w:type="gramEnd"/>
      </w:ins>
    </w:p>
    <w:p w14:paraId="0FF0CAC5" w14:textId="77777777" w:rsidR="00B005A7" w:rsidRPr="00B005A7" w:rsidRDefault="00B005A7">
      <w:pPr>
        <w:pStyle w:val="ListParagraph"/>
        <w:numPr>
          <w:ilvl w:val="1"/>
          <w:numId w:val="40"/>
        </w:numPr>
        <w:topLinePunct/>
        <w:spacing w:before="120" w:after="120"/>
        <w:ind w:leftChars="200" w:left="480" w:hangingChars="200" w:hanging="480"/>
        <w:contextualSpacing w:val="0"/>
        <w:jc w:val="both"/>
        <w:rPr>
          <w:ins w:id="298" w:author="Li" w:date="2025-07-30T19:12:00Z"/>
          <w:rFonts w:eastAsia="SimSun" w:cs="Arial"/>
          <w:b/>
          <w:bCs/>
          <w:sz w:val="24"/>
          <w:szCs w:val="24"/>
          <w:lang w:val="en-US" w:eastAsia="zh-CN" w:bidi="ar"/>
          <w:rPrChange w:id="299" w:author="Li" w:date="2025-07-30T19:12:00Z">
            <w:rPr>
              <w:ins w:id="300" w:author="Li" w:date="2025-07-30T19:12:00Z"/>
              <w:rFonts w:eastAsia="Times New Roman" w:cs="Arial"/>
              <w:bCs/>
              <w:sz w:val="24"/>
              <w:szCs w:val="24"/>
            </w:rPr>
          </w:rPrChange>
        </w:rPr>
        <w:pPrChange w:id="301" w:author="Li" w:date="2025-07-30T19:21:00Z">
          <w:pPr>
            <w:pStyle w:val="ListParagraph"/>
            <w:numPr>
              <w:ilvl w:val="1"/>
              <w:numId w:val="40"/>
            </w:numPr>
            <w:topLinePunct/>
            <w:spacing w:before="120" w:after="120"/>
            <w:ind w:leftChars="200" w:left="840" w:hangingChars="200" w:hanging="480"/>
            <w:contextualSpacing w:val="0"/>
          </w:pPr>
        </w:pPrChange>
      </w:pPr>
      <w:ins w:id="302" w:author="Li" w:date="2025-07-30T19:12:00Z">
        <w:r>
          <w:rPr>
            <w:rFonts w:eastAsia="Times New Roman" w:cs="Arial"/>
            <w:bCs/>
            <w:sz w:val="24"/>
            <w:szCs w:val="24"/>
            <w:highlight w:val="cyan"/>
          </w:rPr>
          <w:t xml:space="preserve">Guideline G1082 on </w:t>
        </w:r>
        <w:r w:rsidRPr="00B63B58">
          <w:rPr>
            <w:rFonts w:eastAsiaTheme="minorEastAsia" w:cs="Arial"/>
            <w:sz w:val="24"/>
            <w:szCs w:val="24"/>
            <w:highlight w:val="cyan"/>
            <w:lang w:val="en-US" w:eastAsia="zh-CN" w:bidi="ar"/>
            <w:rPrChange w:id="303" w:author="Li" w:date="2025-08-01T14:08:00Z">
              <w:rPr>
                <w:rFonts w:eastAsia="Times New Roman" w:cs="Arial"/>
                <w:bCs/>
                <w:sz w:val="24"/>
                <w:szCs w:val="24"/>
                <w:highlight w:val="cyan"/>
              </w:rPr>
            </w:rPrChange>
          </w:rPr>
          <w:t>the</w:t>
        </w:r>
        <w:r w:rsidRPr="00B005A7">
          <w:rPr>
            <w:rFonts w:eastAsiaTheme="minorEastAsia" w:cs="Arial"/>
            <w:i/>
            <w:iCs/>
            <w:sz w:val="24"/>
            <w:szCs w:val="24"/>
            <w:highlight w:val="cyan"/>
            <w:lang w:val="en-US" w:eastAsia="zh-CN" w:bidi="ar"/>
            <w:rPrChange w:id="304" w:author="Li" w:date="2025-07-30T19:14:00Z">
              <w:rPr>
                <w:rFonts w:eastAsia="Times New Roman" w:cs="Arial"/>
                <w:bCs/>
                <w:sz w:val="24"/>
                <w:szCs w:val="24"/>
                <w:highlight w:val="cyan"/>
              </w:rPr>
            </w:rPrChange>
          </w:rPr>
          <w:t xml:space="preserve"> An Overview of AIS</w:t>
        </w:r>
        <w:r w:rsidRPr="00B005A7">
          <w:rPr>
            <w:rFonts w:eastAsia="Times New Roman" w:cs="Arial"/>
            <w:bCs/>
            <w:sz w:val="24"/>
            <w:szCs w:val="24"/>
            <w:highlight w:val="cyan"/>
          </w:rPr>
          <w:t xml:space="preserve"> </w:t>
        </w:r>
        <w:r>
          <w:rPr>
            <w:rFonts w:eastAsia="Times New Roman" w:cs="Arial"/>
            <w:bCs/>
            <w:sz w:val="24"/>
            <w:szCs w:val="24"/>
            <w:highlight w:val="cyan"/>
          </w:rPr>
          <w:t xml:space="preserve">describes the definition and function of </w:t>
        </w:r>
        <w:proofErr w:type="gramStart"/>
        <w:r>
          <w:rPr>
            <w:rFonts w:eastAsia="Times New Roman" w:cs="Arial"/>
            <w:bCs/>
            <w:sz w:val="24"/>
            <w:szCs w:val="24"/>
            <w:highlight w:val="cyan"/>
          </w:rPr>
          <w:t>ASM</w:t>
        </w:r>
        <w:r>
          <w:rPr>
            <w:rFonts w:eastAsia="Times New Roman" w:cs="Arial"/>
            <w:bCs/>
            <w:sz w:val="24"/>
            <w:szCs w:val="24"/>
          </w:rPr>
          <w:t>;</w:t>
        </w:r>
        <w:proofErr w:type="gramEnd"/>
      </w:ins>
    </w:p>
    <w:p w14:paraId="239F9520" w14:textId="77777777" w:rsidR="00B005A7" w:rsidRPr="00B005A7" w:rsidRDefault="00B005A7">
      <w:pPr>
        <w:pStyle w:val="ListParagraph"/>
        <w:numPr>
          <w:ilvl w:val="1"/>
          <w:numId w:val="40"/>
        </w:numPr>
        <w:topLinePunct/>
        <w:spacing w:before="120" w:after="120"/>
        <w:ind w:leftChars="200" w:left="480" w:hangingChars="200" w:hanging="480"/>
        <w:contextualSpacing w:val="0"/>
        <w:jc w:val="both"/>
        <w:rPr>
          <w:ins w:id="305" w:author="Li" w:date="2025-07-30T19:13:00Z"/>
          <w:rFonts w:eastAsia="SimSun" w:cs="Arial"/>
          <w:b/>
          <w:bCs/>
          <w:sz w:val="24"/>
          <w:szCs w:val="24"/>
          <w:lang w:val="en-US" w:eastAsia="zh-CN" w:bidi="ar"/>
          <w:rPrChange w:id="306" w:author="Li" w:date="2025-07-30T19:13:00Z">
            <w:rPr>
              <w:ins w:id="307" w:author="Li" w:date="2025-07-30T19:13:00Z"/>
              <w:rFonts w:eastAsia="Times New Roman" w:cs="Arial"/>
              <w:bCs/>
              <w:sz w:val="24"/>
              <w:szCs w:val="24"/>
            </w:rPr>
          </w:rPrChange>
        </w:rPr>
        <w:pPrChange w:id="308" w:author="Li" w:date="2025-07-30T19:20:00Z">
          <w:pPr>
            <w:pStyle w:val="ListParagraph"/>
            <w:numPr>
              <w:ilvl w:val="1"/>
              <w:numId w:val="40"/>
            </w:numPr>
            <w:topLinePunct/>
            <w:spacing w:before="120" w:after="120"/>
            <w:ind w:leftChars="200" w:left="840" w:hangingChars="200" w:hanging="480"/>
            <w:contextualSpacing w:val="0"/>
          </w:pPr>
        </w:pPrChange>
      </w:pPr>
      <w:ins w:id="309" w:author="Li" w:date="2025-07-30T19:13:00Z">
        <w:r>
          <w:rPr>
            <w:rFonts w:eastAsia="Times New Roman" w:cs="Arial"/>
            <w:bCs/>
            <w:sz w:val="24"/>
            <w:szCs w:val="24"/>
            <w:highlight w:val="cyan"/>
          </w:rPr>
          <w:t xml:space="preserve">Guideline G1117 on </w:t>
        </w:r>
        <w:r w:rsidRPr="00B63B58">
          <w:rPr>
            <w:rFonts w:eastAsiaTheme="minorEastAsia" w:cs="Arial"/>
            <w:sz w:val="24"/>
            <w:szCs w:val="24"/>
            <w:highlight w:val="cyan"/>
            <w:lang w:val="en-US" w:eastAsia="zh-CN" w:bidi="ar"/>
            <w:rPrChange w:id="310" w:author="Li" w:date="2025-08-01T14:08:00Z">
              <w:rPr>
                <w:rFonts w:eastAsia="Times New Roman" w:cs="Arial"/>
                <w:bCs/>
                <w:sz w:val="24"/>
                <w:szCs w:val="24"/>
                <w:highlight w:val="cyan"/>
              </w:rPr>
            </w:rPrChange>
          </w:rPr>
          <w:t>the</w:t>
        </w:r>
        <w:r w:rsidRPr="00B005A7">
          <w:rPr>
            <w:rFonts w:eastAsiaTheme="minorEastAsia" w:cs="Arial"/>
            <w:i/>
            <w:iCs/>
            <w:sz w:val="24"/>
            <w:szCs w:val="24"/>
            <w:highlight w:val="cyan"/>
            <w:lang w:val="en-US" w:eastAsia="zh-CN" w:bidi="ar"/>
            <w:rPrChange w:id="311" w:author="Li" w:date="2025-07-30T19:14:00Z">
              <w:rPr>
                <w:rFonts w:eastAsia="Times New Roman" w:cs="Arial"/>
                <w:bCs/>
                <w:sz w:val="24"/>
                <w:szCs w:val="24"/>
                <w:highlight w:val="cyan"/>
              </w:rPr>
            </w:rPrChange>
          </w:rPr>
          <w:t xml:space="preserve"> VHF Data Exchange System (VDES) Overview</w:t>
        </w:r>
        <w:r>
          <w:rPr>
            <w:rFonts w:eastAsia="Times New Roman" w:cs="Arial"/>
            <w:bCs/>
            <w:sz w:val="24"/>
            <w:szCs w:val="24"/>
            <w:highlight w:val="cyan"/>
          </w:rPr>
          <w:t xml:space="preserve"> describes VDES and its future role in digital marine connectivity for safety of navigation, and provides  examples of VDES ASM protocol format </w:t>
        </w:r>
        <w:proofErr w:type="gramStart"/>
        <w:r>
          <w:rPr>
            <w:rFonts w:eastAsia="Times New Roman" w:cs="Arial"/>
            <w:bCs/>
            <w:sz w:val="24"/>
            <w:szCs w:val="24"/>
            <w:highlight w:val="cyan"/>
          </w:rPr>
          <w:t>messages</w:t>
        </w:r>
        <w:r>
          <w:rPr>
            <w:rFonts w:eastAsia="Times New Roman" w:cs="Arial"/>
            <w:bCs/>
            <w:sz w:val="24"/>
            <w:szCs w:val="24"/>
          </w:rPr>
          <w:t>;</w:t>
        </w:r>
        <w:proofErr w:type="gramEnd"/>
      </w:ins>
    </w:p>
    <w:p w14:paraId="3C28B0E3" w14:textId="77777777" w:rsidR="00B005A7" w:rsidRPr="00B005A7" w:rsidRDefault="00B005A7" w:rsidP="0004038E">
      <w:pPr>
        <w:pStyle w:val="ListParagraph"/>
        <w:numPr>
          <w:ilvl w:val="1"/>
          <w:numId w:val="40"/>
        </w:numPr>
        <w:topLinePunct/>
        <w:spacing w:before="120" w:after="120"/>
        <w:ind w:leftChars="200" w:left="480" w:hangingChars="200" w:hanging="480"/>
        <w:contextualSpacing w:val="0"/>
        <w:jc w:val="both"/>
        <w:rPr>
          <w:ins w:id="312" w:author="Li" w:date="2025-07-30T19:16:00Z"/>
          <w:rFonts w:eastAsia="SimSun" w:cs="Arial"/>
          <w:b/>
          <w:bCs/>
          <w:sz w:val="24"/>
          <w:szCs w:val="24"/>
          <w:lang w:val="en-US" w:eastAsia="zh-CN" w:bidi="ar"/>
          <w:rPrChange w:id="313" w:author="Li" w:date="2025-07-30T19:16:00Z">
            <w:rPr>
              <w:ins w:id="314" w:author="Li" w:date="2025-07-30T19:16:00Z"/>
              <w:rFonts w:eastAsia="Times New Roman" w:cs="Arial"/>
              <w:bCs/>
              <w:sz w:val="24"/>
              <w:szCs w:val="24"/>
            </w:rPr>
          </w:rPrChange>
        </w:rPr>
      </w:pPr>
      <w:ins w:id="315" w:author="Li" w:date="2025-07-30T19:15:00Z">
        <w:r>
          <w:rPr>
            <w:rFonts w:eastAsia="Times New Roman" w:cs="Arial"/>
            <w:bCs/>
            <w:sz w:val="24"/>
            <w:szCs w:val="24"/>
            <w:highlight w:val="cyan"/>
          </w:rPr>
          <w:t xml:space="preserve">Recommendation R1007 on </w:t>
        </w:r>
        <w:r w:rsidRPr="00B63B58">
          <w:rPr>
            <w:rFonts w:eastAsiaTheme="minorEastAsia" w:cs="Arial"/>
            <w:sz w:val="24"/>
            <w:szCs w:val="24"/>
            <w:highlight w:val="cyan"/>
            <w:lang w:val="en-US" w:eastAsia="zh-CN" w:bidi="ar"/>
            <w:rPrChange w:id="316" w:author="Li" w:date="2025-08-01T14:08:00Z">
              <w:rPr>
                <w:rFonts w:eastAsia="Times New Roman" w:cs="Arial"/>
                <w:bCs/>
                <w:sz w:val="24"/>
                <w:szCs w:val="24"/>
                <w:highlight w:val="cyan"/>
              </w:rPr>
            </w:rPrChange>
          </w:rPr>
          <w:t>the</w:t>
        </w:r>
        <w:r w:rsidRPr="00B005A7">
          <w:rPr>
            <w:rFonts w:eastAsiaTheme="minorEastAsia" w:cs="Arial"/>
            <w:i/>
            <w:iCs/>
            <w:sz w:val="24"/>
            <w:szCs w:val="24"/>
            <w:highlight w:val="cyan"/>
            <w:lang w:val="en-US" w:eastAsia="zh-CN" w:bidi="ar"/>
            <w:rPrChange w:id="317" w:author="Li" w:date="2025-07-30T19:16:00Z">
              <w:rPr>
                <w:rFonts w:eastAsia="Times New Roman" w:cs="Arial"/>
                <w:bCs/>
                <w:sz w:val="24"/>
                <w:szCs w:val="24"/>
                <w:highlight w:val="cyan"/>
              </w:rPr>
            </w:rPrChange>
          </w:rPr>
          <w:t xml:space="preserve"> VHF Data Exchange System (VDES) for shore infrastructure</w:t>
        </w:r>
        <w:r>
          <w:rPr>
            <w:rFonts w:eastAsia="Times New Roman" w:cs="Arial"/>
            <w:bCs/>
            <w:sz w:val="24"/>
            <w:szCs w:val="24"/>
            <w:highlight w:val="cyan"/>
          </w:rPr>
          <w:t xml:space="preserve"> provides relevant recommend for the promotion and application of shore based </w:t>
        </w:r>
        <w:proofErr w:type="gramStart"/>
        <w:r>
          <w:rPr>
            <w:rFonts w:eastAsia="Times New Roman" w:cs="Arial"/>
            <w:bCs/>
            <w:sz w:val="24"/>
            <w:szCs w:val="24"/>
            <w:highlight w:val="cyan"/>
          </w:rPr>
          <w:t>VDES</w:t>
        </w:r>
      </w:ins>
      <w:ins w:id="318" w:author="Li" w:date="2025-07-30T19:16:00Z">
        <w:r>
          <w:rPr>
            <w:rFonts w:eastAsia="Times New Roman" w:cs="Arial"/>
            <w:bCs/>
            <w:sz w:val="24"/>
            <w:szCs w:val="24"/>
          </w:rPr>
          <w:t>;</w:t>
        </w:r>
        <w:proofErr w:type="gramEnd"/>
      </w:ins>
    </w:p>
    <w:p w14:paraId="0016BA27" w14:textId="77777777" w:rsidR="0004038E" w:rsidRPr="0004038E" w:rsidRDefault="0004038E">
      <w:pPr>
        <w:pStyle w:val="ListParagraph"/>
        <w:numPr>
          <w:ilvl w:val="1"/>
          <w:numId w:val="40"/>
        </w:numPr>
        <w:topLinePunct/>
        <w:spacing w:before="120" w:after="120"/>
        <w:ind w:leftChars="200" w:left="840" w:hangingChars="200" w:hanging="480"/>
        <w:contextualSpacing w:val="0"/>
        <w:jc w:val="both"/>
        <w:rPr>
          <w:rFonts w:eastAsia="SimSun" w:cs="Arial"/>
          <w:b/>
          <w:bCs/>
          <w:sz w:val="24"/>
          <w:szCs w:val="24"/>
          <w:lang w:val="en-US" w:eastAsia="zh-CN" w:bidi="ar"/>
          <w:rPrChange w:id="319" w:author="Li" w:date="2025-07-30T19:20:00Z">
            <w:rPr>
              <w:lang w:val="en-US" w:eastAsia="zh-CN" w:bidi="ar"/>
            </w:rPr>
          </w:rPrChange>
        </w:rPr>
        <w:pPrChange w:id="320" w:author="Li" w:date="2025-07-30T19:20:00Z">
          <w:pPr>
            <w:pStyle w:val="ListParagraph"/>
            <w:numPr>
              <w:ilvl w:val="1"/>
              <w:numId w:val="40"/>
            </w:numPr>
            <w:topLinePunct/>
            <w:spacing w:before="120" w:after="120"/>
            <w:ind w:leftChars="200" w:left="840" w:hangingChars="200" w:hanging="480"/>
            <w:contextualSpacing w:val="0"/>
          </w:pPr>
        </w:pPrChange>
      </w:pPr>
      <w:ins w:id="321" w:author="Li" w:date="2025-07-30T19:18:00Z">
        <w:r>
          <w:rPr>
            <w:rFonts w:eastAsia="Times New Roman" w:cs="Arial"/>
            <w:bCs/>
            <w:sz w:val="24"/>
            <w:szCs w:val="24"/>
            <w:highlight w:val="cyan"/>
          </w:rPr>
          <w:lastRenderedPageBreak/>
          <w:t xml:space="preserve">Guideline G1181 on </w:t>
        </w:r>
        <w:r w:rsidRPr="00B63B58">
          <w:rPr>
            <w:rFonts w:eastAsiaTheme="minorEastAsia" w:cs="Arial"/>
            <w:sz w:val="24"/>
            <w:szCs w:val="24"/>
            <w:highlight w:val="cyan"/>
            <w:lang w:val="en-US" w:eastAsia="zh-CN" w:bidi="ar"/>
            <w:rPrChange w:id="322" w:author="Li" w:date="2025-08-01T14:08:00Z">
              <w:rPr>
                <w:rFonts w:eastAsia="Times New Roman" w:cs="Arial"/>
                <w:bCs/>
                <w:sz w:val="24"/>
                <w:szCs w:val="24"/>
                <w:highlight w:val="cyan"/>
              </w:rPr>
            </w:rPrChange>
          </w:rPr>
          <w:t>the</w:t>
        </w:r>
        <w:r w:rsidRPr="0004038E">
          <w:rPr>
            <w:rFonts w:eastAsiaTheme="minorEastAsia" w:cs="Arial"/>
            <w:i/>
            <w:iCs/>
            <w:sz w:val="24"/>
            <w:szCs w:val="24"/>
            <w:highlight w:val="cyan"/>
            <w:lang w:val="en-US" w:eastAsia="zh-CN" w:bidi="ar"/>
            <w:rPrChange w:id="323" w:author="Li" w:date="2025-07-30T19:18:00Z">
              <w:rPr>
                <w:rFonts w:eastAsia="Times New Roman" w:cs="Arial"/>
                <w:bCs/>
                <w:sz w:val="24"/>
                <w:szCs w:val="24"/>
                <w:highlight w:val="cyan"/>
              </w:rPr>
            </w:rPrChange>
          </w:rPr>
          <w:t xml:space="preserve"> VDES VHF Data Link (VDL) Integrity Monitoring</w:t>
        </w:r>
        <w:r>
          <w:rPr>
            <w:rFonts w:eastAsia="Times New Roman" w:cs="Arial"/>
            <w:bCs/>
            <w:sz w:val="24"/>
            <w:szCs w:val="24"/>
            <w:highlight w:val="cyan"/>
          </w:rPr>
          <w:t xml:space="preserve"> provides an overview of the source of VDES VDL vulnerability and proposes methods to detect and mitigate the effects of invalid VDL </w:t>
        </w:r>
        <w:proofErr w:type="gramStart"/>
        <w:r>
          <w:rPr>
            <w:rFonts w:eastAsia="Times New Roman" w:cs="Arial"/>
            <w:bCs/>
            <w:sz w:val="24"/>
            <w:szCs w:val="24"/>
            <w:highlight w:val="cyan"/>
          </w:rPr>
          <w:t>transmissions</w:t>
        </w:r>
        <w:r>
          <w:rPr>
            <w:rFonts w:eastAsia="Times New Roman" w:cs="Arial"/>
            <w:bCs/>
            <w:sz w:val="24"/>
            <w:szCs w:val="24"/>
          </w:rPr>
          <w:t>;</w:t>
        </w:r>
      </w:ins>
      <w:proofErr w:type="gramEnd"/>
    </w:p>
    <w:p w14:paraId="02F01ACD" w14:textId="77777777" w:rsidR="0004038E" w:rsidRDefault="0004038E" w:rsidP="0004038E">
      <w:pPr>
        <w:topLinePunct/>
        <w:spacing w:before="120" w:after="240"/>
        <w:ind w:leftChars="200" w:left="360"/>
        <w:jc w:val="both"/>
        <w:rPr>
          <w:ins w:id="324" w:author="Li" w:date="2025-07-30T19:20:00Z"/>
          <w:rFonts w:eastAsia="Times New Roman" w:cs="Arial"/>
          <w:b/>
          <w:bCs/>
          <w:sz w:val="24"/>
          <w:szCs w:val="24"/>
          <w:lang w:val="en-US" w:eastAsia="zh-CN" w:bidi="ar"/>
        </w:rPr>
      </w:pPr>
      <w:ins w:id="325" w:author="Li" w:date="2025-07-30T19:20:00Z">
        <w:r>
          <w:rPr>
            <w:rFonts w:eastAsia="Times New Roman" w:cs="Arial"/>
            <w:bCs/>
            <w:sz w:val="24"/>
            <w:szCs w:val="24"/>
            <w:highlight w:val="cyan"/>
          </w:rPr>
          <w:t xml:space="preserve">(Reference documents are the latest from the date of issuance of these guidelines. Readers </w:t>
        </w:r>
        <w:proofErr w:type="gramStart"/>
        <w:r>
          <w:rPr>
            <w:rFonts w:eastAsia="Times New Roman" w:cs="Arial"/>
            <w:bCs/>
            <w:sz w:val="24"/>
            <w:szCs w:val="24"/>
            <w:highlight w:val="cyan"/>
          </w:rPr>
          <w:t>have to</w:t>
        </w:r>
        <w:proofErr w:type="gramEnd"/>
        <w:r>
          <w:rPr>
            <w:rFonts w:eastAsia="Times New Roman" w:cs="Arial"/>
            <w:bCs/>
            <w:sz w:val="24"/>
            <w:szCs w:val="24"/>
            <w:highlight w:val="cyan"/>
          </w:rPr>
          <w:t xml:space="preserve"> consider that some will be amended or revoked, and care should be taken to follow up with the most up to date information</w:t>
        </w:r>
        <w:r>
          <w:rPr>
            <w:rFonts w:eastAsia="Times New Roman" w:cs="Arial"/>
            <w:bCs/>
            <w:sz w:val="24"/>
            <w:szCs w:val="24"/>
          </w:rPr>
          <w:t>)</w:t>
        </w:r>
      </w:ins>
    </w:p>
    <w:p w14:paraId="5040D987" w14:textId="77777777" w:rsidR="0004038E" w:rsidRDefault="005A6489" w:rsidP="008626D4">
      <w:pPr>
        <w:topLinePunct/>
        <w:spacing w:before="120" w:after="240"/>
        <w:ind w:leftChars="200" w:left="360"/>
        <w:jc w:val="both"/>
        <w:rPr>
          <w:ins w:id="326" w:author="Li" w:date="2025-07-30T19:21:00Z"/>
          <w:rFonts w:eastAsia="Times New Roman" w:cs="Arial"/>
          <w:b/>
          <w:bCs/>
          <w:sz w:val="24"/>
          <w:szCs w:val="24"/>
          <w:lang w:val="en-US" w:eastAsia="zh-CN" w:bidi="ar"/>
        </w:rPr>
      </w:pPr>
      <w:r w:rsidRPr="008626D4">
        <w:rPr>
          <w:rFonts w:eastAsia="Times New Roman" w:cs="Arial"/>
          <w:b/>
          <w:bCs/>
          <w:sz w:val="24"/>
          <w:szCs w:val="24"/>
          <w:lang w:val="en-US" w:eastAsia="zh-CN" w:bidi="ar"/>
        </w:rPr>
        <w:t>CONSIDERING</w:t>
      </w:r>
      <w:ins w:id="327" w:author="Li" w:date="2025-07-30T19:21:00Z">
        <w:r w:rsidR="0004038E">
          <w:rPr>
            <w:rFonts w:eastAsia="Times New Roman" w:cs="Arial"/>
            <w:b/>
            <w:bCs/>
            <w:sz w:val="24"/>
            <w:szCs w:val="24"/>
            <w:lang w:val="en-US" w:eastAsia="zh-CN" w:bidi="ar"/>
          </w:rPr>
          <w:t>:</w:t>
        </w:r>
      </w:ins>
    </w:p>
    <w:p w14:paraId="62E5FA3C" w14:textId="77777777" w:rsidR="00453C4C" w:rsidRPr="0004038E" w:rsidRDefault="005A6489">
      <w:pPr>
        <w:pStyle w:val="ListParagraph"/>
        <w:numPr>
          <w:ilvl w:val="0"/>
          <w:numId w:val="47"/>
        </w:numPr>
        <w:topLinePunct/>
        <w:spacing w:before="120" w:after="120"/>
        <w:ind w:left="777"/>
        <w:contextualSpacing w:val="0"/>
        <w:jc w:val="both"/>
        <w:rPr>
          <w:rFonts w:ascii="SimSun" w:eastAsia="SimSun" w:hAnsi="SimSun" w:cs="SimSun"/>
          <w:sz w:val="24"/>
          <w:szCs w:val="24"/>
          <w:lang w:eastAsia="zh-CN"/>
          <w:rPrChange w:id="328" w:author="Li" w:date="2025-07-30T19:27:00Z">
            <w:rPr>
              <w:rFonts w:ascii="SimSun" w:eastAsia="SimSun" w:hAnsi="SimSun" w:cs="SimSun"/>
              <w:lang w:eastAsia="zh-CN"/>
            </w:rPr>
          </w:rPrChange>
        </w:rPr>
        <w:pPrChange w:id="329" w:author="Li" w:date="2025-07-30T19:31:00Z">
          <w:pPr>
            <w:topLinePunct/>
            <w:spacing w:before="120" w:after="240"/>
            <w:ind w:leftChars="200" w:left="360"/>
            <w:jc w:val="both"/>
          </w:pPr>
        </w:pPrChange>
      </w:pPr>
      <w:del w:id="330" w:author="Li" w:date="2025-07-30T19:27:00Z">
        <w:r w:rsidRPr="0004038E" w:rsidDel="0004038E">
          <w:rPr>
            <w:rFonts w:eastAsiaTheme="minorEastAsia" w:cs="Arial"/>
            <w:sz w:val="24"/>
            <w:szCs w:val="24"/>
            <w:lang w:val="en-US" w:eastAsia="zh-CN" w:bidi="ar"/>
            <w:rPrChange w:id="331" w:author="Li" w:date="2025-07-30T19:27:00Z">
              <w:rPr>
                <w:lang w:val="en-US" w:eastAsia="zh-CN" w:bidi="ar"/>
              </w:rPr>
            </w:rPrChange>
          </w:rPr>
          <w:delText xml:space="preserve">that </w:delText>
        </w:r>
      </w:del>
      <w:ins w:id="332" w:author="Li" w:date="2025-07-30T19:27:00Z">
        <w:r w:rsidR="0004038E" w:rsidRPr="0004038E">
          <w:rPr>
            <w:rFonts w:eastAsiaTheme="minorEastAsia" w:cs="Arial"/>
            <w:sz w:val="24"/>
            <w:szCs w:val="24"/>
            <w:lang w:val="en-US" w:eastAsia="zh-CN" w:bidi="ar"/>
            <w:rPrChange w:id="333" w:author="Li" w:date="2025-07-30T19:27:00Z">
              <w:rPr>
                <w:lang w:val="en-US" w:eastAsia="zh-CN" w:bidi="ar"/>
              </w:rPr>
            </w:rPrChange>
          </w:rPr>
          <w:t xml:space="preserve">The </w:t>
        </w:r>
      </w:ins>
      <w:r w:rsidRPr="0004038E">
        <w:rPr>
          <w:rFonts w:eastAsiaTheme="minorEastAsia" w:cs="Arial"/>
          <w:sz w:val="24"/>
          <w:szCs w:val="24"/>
          <w:lang w:val="en-US" w:eastAsia="zh-CN" w:bidi="ar"/>
          <w:rPrChange w:id="334" w:author="Li" w:date="2025-07-30T19:27:00Z">
            <w:rPr>
              <w:lang w:val="en-US" w:eastAsia="zh-CN" w:bidi="ar"/>
            </w:rPr>
          </w:rPrChange>
        </w:rPr>
        <w:t>various applications of AIS</w:t>
      </w:r>
      <w:ins w:id="335" w:author="Li" w:date="2025-07-30T19:22:00Z">
        <w:r w:rsidR="0004038E" w:rsidRPr="0004038E">
          <w:rPr>
            <w:rFonts w:eastAsiaTheme="minorEastAsia" w:cs="Arial"/>
            <w:sz w:val="24"/>
            <w:szCs w:val="24"/>
            <w:highlight w:val="cyan"/>
            <w:lang w:val="en-US" w:eastAsia="zh-CN" w:bidi="ar"/>
            <w:rPrChange w:id="336" w:author="Li" w:date="2025-07-30T19:27:00Z">
              <w:rPr>
                <w:rFonts w:eastAsiaTheme="minorEastAsia" w:cs="Arial"/>
                <w:sz w:val="24"/>
                <w:szCs w:val="24"/>
                <w:lang w:val="en-US" w:eastAsia="zh-CN" w:bidi="ar"/>
              </w:rPr>
            </w:rPrChange>
          </w:rPr>
          <w:t>/VDES</w:t>
        </w:r>
      </w:ins>
      <w:r w:rsidRPr="0004038E">
        <w:rPr>
          <w:rFonts w:eastAsiaTheme="minorEastAsia" w:cs="Arial"/>
          <w:sz w:val="24"/>
          <w:szCs w:val="24"/>
          <w:lang w:val="en-US" w:eastAsia="zh-CN" w:bidi="ar"/>
          <w:rPrChange w:id="337" w:author="Li" w:date="2025-07-30T19:27:00Z">
            <w:rPr>
              <w:lang w:val="en-US" w:eastAsia="zh-CN" w:bidi="ar"/>
            </w:rPr>
          </w:rPrChange>
        </w:rPr>
        <w:t xml:space="preserve"> have been identified by IMO, ITU, IEC and </w:t>
      </w:r>
      <w:proofErr w:type="gramStart"/>
      <w:r w:rsidRPr="0004038E">
        <w:rPr>
          <w:rFonts w:eastAsiaTheme="minorEastAsia" w:cs="Arial"/>
          <w:sz w:val="24"/>
          <w:szCs w:val="24"/>
          <w:lang w:val="en-US" w:eastAsia="zh-CN" w:bidi="ar"/>
          <w:rPrChange w:id="338" w:author="Li" w:date="2025-07-30T19:27:00Z">
            <w:rPr>
              <w:lang w:val="en-US" w:eastAsia="zh-CN" w:bidi="ar"/>
            </w:rPr>
          </w:rPrChange>
        </w:rPr>
        <w:t>IALA;</w:t>
      </w:r>
      <w:proofErr w:type="gramEnd"/>
    </w:p>
    <w:p w14:paraId="2BBDB088" w14:textId="26A8F5EA" w:rsidR="00453C4C" w:rsidRPr="0004038E" w:rsidRDefault="005A6489" w:rsidP="00A92D73">
      <w:pPr>
        <w:pStyle w:val="ListParagraph"/>
        <w:numPr>
          <w:ilvl w:val="0"/>
          <w:numId w:val="47"/>
        </w:numPr>
        <w:topLinePunct/>
        <w:spacing w:before="120" w:after="120"/>
        <w:ind w:left="777"/>
        <w:contextualSpacing w:val="0"/>
        <w:jc w:val="both"/>
        <w:rPr>
          <w:rFonts w:ascii="SimSun" w:eastAsia="SimSun" w:hAnsi="SimSun" w:cs="SimSun"/>
          <w:sz w:val="24"/>
          <w:szCs w:val="24"/>
          <w:lang w:eastAsia="zh-CN"/>
          <w:rPrChange w:id="339" w:author="Li" w:date="2025-07-30T19:27:00Z">
            <w:rPr>
              <w:rFonts w:ascii="SimSun" w:eastAsia="SimSun" w:hAnsi="SimSun" w:cs="SimSun"/>
              <w:lang w:eastAsia="zh-CN"/>
            </w:rPr>
          </w:rPrChange>
        </w:rPr>
      </w:pPr>
      <w:r w:rsidRPr="0004038E">
        <w:rPr>
          <w:rFonts w:eastAsia="Times New Roman" w:cs="Arial"/>
          <w:b/>
          <w:bCs/>
          <w:strike/>
          <w:sz w:val="24"/>
          <w:szCs w:val="24"/>
          <w:lang w:val="en-US" w:eastAsia="zh-CN" w:bidi="ar"/>
          <w:rPrChange w:id="340" w:author="Li" w:date="2025-07-30T19:27:00Z">
            <w:rPr>
              <w:rFonts w:eastAsia="Times New Roman" w:cs="Arial"/>
              <w:b/>
              <w:bCs/>
              <w:sz w:val="24"/>
              <w:szCs w:val="24"/>
              <w:lang w:val="en-US" w:eastAsia="zh-CN" w:bidi="ar"/>
            </w:rPr>
          </w:rPrChange>
        </w:rPr>
        <w:t>CONSIDERING FURTHER</w:t>
      </w:r>
      <w:r w:rsidRPr="0004038E">
        <w:rPr>
          <w:rFonts w:ascii="Calibri-Bold" w:eastAsia="Calibri-Bold" w:hAnsi="Calibri-Bold" w:cs="Calibri-Bold"/>
          <w:b/>
          <w:bCs/>
          <w:strike/>
          <w:color w:val="000000"/>
          <w:sz w:val="24"/>
          <w:szCs w:val="24"/>
          <w:lang w:val="en-US" w:eastAsia="zh-CN" w:bidi="ar"/>
          <w:rPrChange w:id="341" w:author="Li" w:date="2025-07-30T19:27:00Z">
            <w:rPr>
              <w:rFonts w:ascii="Calibri-Bold" w:eastAsia="Calibri-Bold" w:hAnsi="Calibri-Bold" w:cs="Calibri-Bold"/>
              <w:b/>
              <w:bCs/>
              <w:color w:val="000000"/>
              <w:sz w:val="24"/>
              <w:szCs w:val="24"/>
              <w:lang w:val="en-US" w:eastAsia="zh-CN" w:bidi="ar"/>
            </w:rPr>
          </w:rPrChange>
        </w:rPr>
        <w:t xml:space="preserve"> </w:t>
      </w:r>
      <w:del w:id="342" w:author="Li" w:date="2025-07-30T19:23:00Z">
        <w:r w:rsidRPr="0004038E" w:rsidDel="0004038E">
          <w:rPr>
            <w:rFonts w:eastAsiaTheme="minorEastAsia" w:cs="Arial"/>
            <w:sz w:val="24"/>
            <w:szCs w:val="24"/>
            <w:lang w:val="en-US" w:eastAsia="zh-CN" w:bidi="ar"/>
            <w:rPrChange w:id="343" w:author="Li" w:date="2025-07-30T19:27:00Z">
              <w:rPr>
                <w:lang w:val="en-US" w:eastAsia="zh-CN" w:bidi="ar"/>
              </w:rPr>
            </w:rPrChange>
          </w:rPr>
          <w:delText xml:space="preserve">the </w:delText>
        </w:r>
      </w:del>
      <w:ins w:id="344" w:author="Li" w:date="2025-07-30T19:23:00Z">
        <w:r w:rsidR="0004038E" w:rsidRPr="0004038E">
          <w:rPr>
            <w:rFonts w:eastAsiaTheme="minorEastAsia" w:cs="Arial"/>
            <w:sz w:val="24"/>
            <w:szCs w:val="24"/>
            <w:lang w:val="en-US" w:eastAsia="zh-CN" w:bidi="ar"/>
            <w:rPrChange w:id="345" w:author="Li" w:date="2025-07-30T19:27:00Z">
              <w:rPr>
                <w:lang w:val="en-US" w:eastAsia="zh-CN" w:bidi="ar"/>
              </w:rPr>
            </w:rPrChange>
          </w:rPr>
          <w:t xml:space="preserve">The </w:t>
        </w:r>
      </w:ins>
      <w:r w:rsidRPr="0004038E">
        <w:rPr>
          <w:rFonts w:eastAsiaTheme="minorEastAsia" w:cs="Arial"/>
          <w:sz w:val="24"/>
          <w:szCs w:val="24"/>
          <w:lang w:val="en-US" w:eastAsia="zh-CN" w:bidi="ar"/>
          <w:rPrChange w:id="346" w:author="Li" w:date="2025-07-30T19:27:00Z">
            <w:rPr>
              <w:lang w:val="en-US" w:eastAsia="zh-CN" w:bidi="ar"/>
            </w:rPr>
          </w:rPrChange>
        </w:rPr>
        <w:t xml:space="preserve">strategic elements of the IMO e-Navigation strategy and the supportive work undertaken by the </w:t>
      </w:r>
      <w:r w:rsidRPr="004F4AC6">
        <w:rPr>
          <w:rFonts w:eastAsiaTheme="minorEastAsia" w:cs="Arial"/>
          <w:strike/>
          <w:sz w:val="24"/>
          <w:szCs w:val="24"/>
          <w:lang w:val="en-US" w:eastAsia="zh-CN" w:bidi="ar"/>
          <w:rPrChange w:id="347" w:author="Li" w:date="2025-07-31T11:18:00Z">
            <w:rPr>
              <w:lang w:val="en-US" w:eastAsia="zh-CN" w:bidi="ar"/>
            </w:rPr>
          </w:rPrChange>
        </w:rPr>
        <w:t>e-Navigation</w:t>
      </w:r>
      <w:r w:rsidRPr="0004038E">
        <w:rPr>
          <w:rFonts w:eastAsiaTheme="minorEastAsia" w:cs="Arial"/>
          <w:sz w:val="24"/>
          <w:szCs w:val="24"/>
          <w:lang w:val="en-US" w:eastAsia="zh-CN" w:bidi="ar"/>
          <w:rPrChange w:id="348" w:author="Li" w:date="2025-07-30T19:27:00Z">
            <w:rPr>
              <w:lang w:val="en-US" w:eastAsia="zh-CN" w:bidi="ar"/>
            </w:rPr>
          </w:rPrChange>
        </w:rPr>
        <w:t xml:space="preserve"> </w:t>
      </w:r>
      <w:ins w:id="349" w:author="Li" w:date="2025-07-31T11:18:00Z">
        <w:r w:rsidR="004F4AC6" w:rsidRPr="00E91F44">
          <w:rPr>
            <w:rFonts w:eastAsiaTheme="minorEastAsia" w:cs="Arial"/>
            <w:sz w:val="24"/>
            <w:szCs w:val="24"/>
            <w:highlight w:val="cyan"/>
            <w:lang w:val="en-US" w:eastAsia="zh-CN" w:bidi="ar"/>
            <w:rPrChange w:id="350" w:author="Li" w:date="2025-08-01T14:10:00Z">
              <w:rPr>
                <w:rFonts w:eastAsiaTheme="minorEastAsia" w:cs="Arial"/>
                <w:sz w:val="24"/>
                <w:szCs w:val="24"/>
                <w:lang w:val="en-US" w:eastAsia="zh-CN" w:bidi="ar"/>
              </w:rPr>
            </w:rPrChange>
          </w:rPr>
          <w:t>Digital Technologies</w:t>
        </w:r>
        <w:r w:rsidR="004F4AC6" w:rsidRPr="004F4AC6">
          <w:rPr>
            <w:rFonts w:eastAsiaTheme="minorEastAsia" w:cs="Arial"/>
            <w:sz w:val="24"/>
            <w:szCs w:val="24"/>
            <w:lang w:val="en-US" w:eastAsia="zh-CN" w:bidi="ar"/>
          </w:rPr>
          <w:t xml:space="preserve"> </w:t>
        </w:r>
      </w:ins>
      <w:r w:rsidR="004F4AC6">
        <w:rPr>
          <w:rFonts w:ascii="SimSun" w:eastAsia="SimSun" w:hAnsi="SimSun" w:cs="Arial" w:hint="eastAsia"/>
          <w:sz w:val="24"/>
          <w:szCs w:val="24"/>
          <w:lang w:val="en-US" w:eastAsia="zh-CN" w:bidi="ar"/>
        </w:rPr>
        <w:t>C</w:t>
      </w:r>
      <w:r w:rsidRPr="0004038E">
        <w:rPr>
          <w:rFonts w:eastAsiaTheme="minorEastAsia" w:cs="Arial"/>
          <w:sz w:val="24"/>
          <w:szCs w:val="24"/>
          <w:lang w:val="en-US" w:eastAsia="zh-CN" w:bidi="ar"/>
          <w:rPrChange w:id="351" w:author="Li" w:date="2025-07-30T19:27:00Z">
            <w:rPr>
              <w:lang w:val="en-US" w:eastAsia="zh-CN" w:bidi="ar"/>
            </w:rPr>
          </w:rPrChange>
        </w:rPr>
        <w:t xml:space="preserve">ommittee of </w:t>
      </w:r>
      <w:proofErr w:type="gramStart"/>
      <w:r w:rsidRPr="0004038E">
        <w:rPr>
          <w:rFonts w:eastAsiaTheme="minorEastAsia" w:cs="Arial"/>
          <w:sz w:val="24"/>
          <w:szCs w:val="24"/>
          <w:lang w:val="en-US" w:eastAsia="zh-CN" w:bidi="ar"/>
          <w:rPrChange w:id="352" w:author="Li" w:date="2025-07-30T19:27:00Z">
            <w:rPr>
              <w:lang w:val="en-US" w:eastAsia="zh-CN" w:bidi="ar"/>
            </w:rPr>
          </w:rPrChange>
        </w:rPr>
        <w:t>IALA</w:t>
      </w:r>
      <w:r w:rsidR="004F4AC6">
        <w:rPr>
          <w:rFonts w:ascii="SimSun" w:eastAsia="SimSun" w:hAnsi="SimSun" w:cs="SimSun" w:hint="eastAsia"/>
          <w:sz w:val="24"/>
          <w:szCs w:val="24"/>
          <w:lang w:val="en-US" w:eastAsia="zh-CN" w:bidi="ar"/>
        </w:rPr>
        <w:t>;</w:t>
      </w:r>
      <w:proofErr w:type="gramEnd"/>
    </w:p>
    <w:p w14:paraId="272A17FE" w14:textId="77777777" w:rsidR="00453C4C" w:rsidRPr="0004038E" w:rsidRDefault="005A6489">
      <w:pPr>
        <w:pStyle w:val="ListParagraph"/>
        <w:numPr>
          <w:ilvl w:val="0"/>
          <w:numId w:val="47"/>
        </w:numPr>
        <w:topLinePunct/>
        <w:spacing w:before="120" w:after="120"/>
        <w:ind w:left="777"/>
        <w:contextualSpacing w:val="0"/>
        <w:jc w:val="both"/>
        <w:rPr>
          <w:rFonts w:ascii="SimSun" w:eastAsia="SimSun" w:hAnsi="SimSun" w:cs="SimSun"/>
          <w:sz w:val="24"/>
          <w:szCs w:val="24"/>
          <w:lang w:eastAsia="zh-CN"/>
          <w:rPrChange w:id="353" w:author="Li" w:date="2025-07-30T19:27:00Z">
            <w:rPr>
              <w:rFonts w:ascii="SimSun" w:eastAsia="SimSun" w:hAnsi="SimSun" w:cs="SimSun"/>
              <w:lang w:eastAsia="zh-CN"/>
            </w:rPr>
          </w:rPrChange>
        </w:rPr>
        <w:pPrChange w:id="354" w:author="Li" w:date="2025-07-30T19:31:00Z">
          <w:pPr>
            <w:topLinePunct/>
            <w:spacing w:before="120" w:after="240"/>
            <w:ind w:leftChars="200" w:left="360"/>
            <w:jc w:val="both"/>
          </w:pPr>
        </w:pPrChange>
      </w:pPr>
      <w:r w:rsidRPr="0004038E">
        <w:rPr>
          <w:rFonts w:eastAsia="Times New Roman" w:cs="Arial"/>
          <w:b/>
          <w:bCs/>
          <w:strike/>
          <w:sz w:val="24"/>
          <w:szCs w:val="24"/>
          <w:lang w:val="en-US" w:eastAsia="zh-CN" w:bidi="ar"/>
          <w:rPrChange w:id="355" w:author="Li" w:date="2025-07-30T19:27:00Z">
            <w:rPr>
              <w:rFonts w:eastAsia="Times New Roman" w:cs="Arial"/>
              <w:b/>
              <w:bCs/>
              <w:sz w:val="24"/>
              <w:szCs w:val="24"/>
              <w:lang w:val="en-US" w:eastAsia="zh-CN" w:bidi="ar"/>
            </w:rPr>
          </w:rPrChange>
        </w:rPr>
        <w:t>CONSIDERING FURTHER</w:t>
      </w:r>
      <w:r w:rsidRPr="0004038E">
        <w:rPr>
          <w:rFonts w:ascii="Calibri-Bold" w:eastAsia="Calibri-Bold" w:hAnsi="Calibri-Bold" w:cs="Calibri-Bold"/>
          <w:b/>
          <w:bCs/>
          <w:strike/>
          <w:color w:val="000000"/>
          <w:sz w:val="24"/>
          <w:szCs w:val="24"/>
          <w:lang w:val="en-US" w:eastAsia="zh-CN" w:bidi="ar"/>
          <w:rPrChange w:id="356" w:author="Li" w:date="2025-07-30T19:27:00Z">
            <w:rPr>
              <w:rFonts w:ascii="Calibri-Bold" w:eastAsia="Calibri-Bold" w:hAnsi="Calibri-Bold" w:cs="Calibri-Bold"/>
              <w:b/>
              <w:bCs/>
              <w:color w:val="000000"/>
              <w:sz w:val="24"/>
              <w:szCs w:val="24"/>
              <w:lang w:val="en-US" w:eastAsia="zh-CN" w:bidi="ar"/>
            </w:rPr>
          </w:rPrChange>
        </w:rPr>
        <w:t xml:space="preserve"> </w:t>
      </w:r>
      <w:proofErr w:type="gramStart"/>
      <w:r w:rsidRPr="0004038E">
        <w:rPr>
          <w:rFonts w:eastAsiaTheme="minorEastAsia" w:cs="Arial"/>
          <w:strike/>
          <w:sz w:val="24"/>
          <w:szCs w:val="24"/>
          <w:lang w:val="en-US" w:eastAsia="zh-CN" w:bidi="ar"/>
          <w:rPrChange w:id="357" w:author="Li" w:date="2025-07-30T19:27:00Z">
            <w:rPr>
              <w:rFonts w:eastAsiaTheme="minorEastAsia" w:cs="Arial"/>
              <w:sz w:val="24"/>
              <w:szCs w:val="24"/>
              <w:lang w:val="en-US" w:eastAsia="zh-CN" w:bidi="ar"/>
            </w:rPr>
          </w:rPrChange>
        </w:rPr>
        <w:t>that</w:t>
      </w:r>
      <w:proofErr w:type="gramEnd"/>
      <w:r w:rsidRPr="0004038E">
        <w:rPr>
          <w:rFonts w:eastAsiaTheme="minorEastAsia" w:cs="Arial"/>
          <w:sz w:val="24"/>
          <w:szCs w:val="24"/>
          <w:lang w:val="en-US" w:eastAsia="zh-CN" w:bidi="ar"/>
          <w:rPrChange w:id="358" w:author="Li" w:date="2025-07-30T19:27:00Z">
            <w:rPr>
              <w:lang w:val="en-US" w:eastAsia="zh-CN" w:bidi="ar"/>
            </w:rPr>
          </w:rPrChange>
        </w:rPr>
        <w:t xml:space="preserve"> </w:t>
      </w:r>
      <w:ins w:id="359" w:author="Li" w:date="2025-07-30T19:27:00Z">
        <w:r w:rsidR="0004038E" w:rsidRPr="0004038E">
          <w:rPr>
            <w:rFonts w:eastAsiaTheme="minorEastAsia" w:cs="Arial"/>
            <w:sz w:val="24"/>
            <w:szCs w:val="24"/>
            <w:lang w:val="en-US" w:eastAsia="zh-CN" w:bidi="ar"/>
            <w:rPrChange w:id="360" w:author="Li" w:date="2025-07-30T19:27:00Z">
              <w:rPr>
                <w:lang w:val="en-US" w:eastAsia="zh-CN" w:bidi="ar"/>
              </w:rPr>
            </w:rPrChange>
          </w:rPr>
          <w:t xml:space="preserve">The </w:t>
        </w:r>
      </w:ins>
      <w:r w:rsidRPr="0004038E">
        <w:rPr>
          <w:rFonts w:eastAsiaTheme="minorEastAsia" w:cs="Arial"/>
          <w:sz w:val="24"/>
          <w:szCs w:val="24"/>
          <w:lang w:val="en-US" w:eastAsia="zh-CN" w:bidi="ar"/>
          <w:rPrChange w:id="361" w:author="Li" w:date="2025-07-30T19:27:00Z">
            <w:rPr>
              <w:lang w:val="en-US" w:eastAsia="zh-CN" w:bidi="ar"/>
            </w:rPr>
          </w:rPrChange>
        </w:rPr>
        <w:t xml:space="preserve">IALA has previously initiated the collection of definitions of Regional ASM with the aim of facilitating and identifying the potential for harmonization, and that an updated collection with a user-friendly web access portal now exists, accessible via the IALA </w:t>
      </w:r>
      <w:proofErr w:type="gramStart"/>
      <w:r w:rsidRPr="0004038E">
        <w:rPr>
          <w:rFonts w:eastAsiaTheme="minorEastAsia" w:cs="Arial"/>
          <w:sz w:val="24"/>
          <w:szCs w:val="24"/>
          <w:lang w:val="en-US" w:eastAsia="zh-CN" w:bidi="ar"/>
          <w:rPrChange w:id="362" w:author="Li" w:date="2025-07-30T19:27:00Z">
            <w:rPr>
              <w:lang w:val="en-US" w:eastAsia="zh-CN" w:bidi="ar"/>
            </w:rPr>
          </w:rPrChange>
        </w:rPr>
        <w:t>website;</w:t>
      </w:r>
      <w:proofErr w:type="gramEnd"/>
    </w:p>
    <w:p w14:paraId="14E722CC" w14:textId="77777777" w:rsidR="00453C4C" w:rsidRPr="0004038E" w:rsidRDefault="005A6489">
      <w:pPr>
        <w:pStyle w:val="ListParagraph"/>
        <w:numPr>
          <w:ilvl w:val="0"/>
          <w:numId w:val="47"/>
        </w:numPr>
        <w:topLinePunct/>
        <w:spacing w:before="120" w:after="120"/>
        <w:ind w:left="777"/>
        <w:contextualSpacing w:val="0"/>
        <w:jc w:val="both"/>
        <w:rPr>
          <w:rFonts w:ascii="SimSun" w:eastAsia="SimSun" w:hAnsi="SimSun" w:cs="SimSun"/>
          <w:sz w:val="24"/>
          <w:szCs w:val="24"/>
          <w:lang w:eastAsia="zh-CN"/>
          <w:rPrChange w:id="363" w:author="Li" w:date="2025-07-30T19:27:00Z">
            <w:rPr>
              <w:rFonts w:ascii="SimSun" w:eastAsia="SimSun" w:hAnsi="SimSun" w:cs="SimSun"/>
              <w:lang w:eastAsia="zh-CN"/>
            </w:rPr>
          </w:rPrChange>
        </w:rPr>
        <w:pPrChange w:id="364" w:author="Li" w:date="2025-07-30T19:31:00Z">
          <w:pPr>
            <w:topLinePunct/>
            <w:spacing w:before="120" w:after="240"/>
            <w:ind w:leftChars="200" w:left="360"/>
            <w:jc w:val="both"/>
          </w:pPr>
        </w:pPrChange>
      </w:pPr>
      <w:r w:rsidRPr="0004038E">
        <w:rPr>
          <w:rFonts w:eastAsia="Times New Roman" w:cs="Arial"/>
          <w:b/>
          <w:bCs/>
          <w:strike/>
          <w:sz w:val="24"/>
          <w:szCs w:val="24"/>
          <w:lang w:val="en-US" w:eastAsia="zh-CN" w:bidi="ar"/>
          <w:rPrChange w:id="365" w:author="Li" w:date="2025-07-30T19:27:00Z">
            <w:rPr>
              <w:rFonts w:eastAsia="Times New Roman" w:cs="Arial"/>
              <w:b/>
              <w:bCs/>
              <w:sz w:val="24"/>
              <w:szCs w:val="24"/>
              <w:lang w:val="en-US" w:eastAsia="zh-CN" w:bidi="ar"/>
            </w:rPr>
          </w:rPrChange>
        </w:rPr>
        <w:t>CONSIDERING FURTHER</w:t>
      </w:r>
      <w:r w:rsidRPr="0004038E">
        <w:rPr>
          <w:rFonts w:ascii="Calibri-Bold" w:eastAsia="Calibri-Bold" w:hAnsi="Calibri-Bold" w:cs="Calibri-Bold"/>
          <w:b/>
          <w:bCs/>
          <w:strike/>
          <w:color w:val="000000"/>
          <w:sz w:val="24"/>
          <w:szCs w:val="24"/>
          <w:lang w:val="en-US" w:eastAsia="zh-CN" w:bidi="ar"/>
          <w:rPrChange w:id="366" w:author="Li" w:date="2025-07-30T19:27:00Z">
            <w:rPr>
              <w:rFonts w:ascii="Calibri-Bold" w:eastAsia="Calibri-Bold" w:hAnsi="Calibri-Bold" w:cs="Calibri-Bold"/>
              <w:b/>
              <w:bCs/>
              <w:color w:val="000000"/>
              <w:sz w:val="24"/>
              <w:szCs w:val="24"/>
              <w:lang w:val="en-US" w:eastAsia="zh-CN" w:bidi="ar"/>
            </w:rPr>
          </w:rPrChange>
        </w:rPr>
        <w:t xml:space="preserve"> </w:t>
      </w:r>
      <w:r w:rsidRPr="0004038E">
        <w:rPr>
          <w:rFonts w:eastAsiaTheme="minorEastAsia" w:cs="Arial"/>
          <w:strike/>
          <w:sz w:val="24"/>
          <w:szCs w:val="24"/>
          <w:lang w:val="en-US" w:eastAsia="zh-CN" w:bidi="ar"/>
          <w:rPrChange w:id="367" w:author="Li" w:date="2025-07-30T19:27:00Z">
            <w:rPr>
              <w:rFonts w:eastAsiaTheme="minorEastAsia" w:cs="Arial"/>
              <w:sz w:val="24"/>
              <w:szCs w:val="24"/>
              <w:lang w:val="en-US" w:eastAsia="zh-CN" w:bidi="ar"/>
            </w:rPr>
          </w:rPrChange>
        </w:rPr>
        <w:t>that</w:t>
      </w:r>
      <w:r w:rsidRPr="0004038E">
        <w:rPr>
          <w:rFonts w:eastAsiaTheme="minorEastAsia" w:cs="Arial"/>
          <w:sz w:val="24"/>
          <w:szCs w:val="24"/>
          <w:lang w:val="en-US" w:eastAsia="zh-CN" w:bidi="ar"/>
          <w:rPrChange w:id="368" w:author="Li" w:date="2025-07-30T19:27:00Z">
            <w:rPr>
              <w:lang w:val="en-US" w:eastAsia="zh-CN" w:bidi="ar"/>
            </w:rPr>
          </w:rPrChange>
        </w:rPr>
        <w:t xml:space="preserve"> </w:t>
      </w:r>
      <w:proofErr w:type="gramStart"/>
      <w:ins w:id="369" w:author="Li" w:date="2025-07-30T19:24:00Z">
        <w:r w:rsidR="0004038E" w:rsidRPr="0004038E">
          <w:rPr>
            <w:rFonts w:eastAsiaTheme="minorEastAsia" w:cs="Arial"/>
            <w:sz w:val="24"/>
            <w:szCs w:val="24"/>
            <w:lang w:val="en-US" w:eastAsia="zh-CN" w:bidi="ar"/>
            <w:rPrChange w:id="370" w:author="Li" w:date="2025-07-30T19:27:00Z">
              <w:rPr>
                <w:lang w:val="en-US" w:eastAsia="zh-CN" w:bidi="ar"/>
              </w:rPr>
            </w:rPrChange>
          </w:rPr>
          <w:t>The</w:t>
        </w:r>
        <w:proofErr w:type="gramEnd"/>
        <w:r w:rsidR="0004038E" w:rsidRPr="0004038E">
          <w:rPr>
            <w:rFonts w:eastAsiaTheme="minorEastAsia" w:cs="Arial"/>
            <w:sz w:val="24"/>
            <w:szCs w:val="24"/>
            <w:lang w:val="en-US" w:eastAsia="zh-CN" w:bidi="ar"/>
            <w:rPrChange w:id="371" w:author="Li" w:date="2025-07-30T19:27:00Z">
              <w:rPr>
                <w:lang w:val="en-US" w:eastAsia="zh-CN" w:bidi="ar"/>
              </w:rPr>
            </w:rPrChange>
          </w:rPr>
          <w:t xml:space="preserve"> </w:t>
        </w:r>
      </w:ins>
      <w:r w:rsidRPr="0004038E">
        <w:rPr>
          <w:rFonts w:eastAsiaTheme="minorEastAsia" w:cs="Arial"/>
          <w:sz w:val="24"/>
          <w:szCs w:val="24"/>
          <w:lang w:val="en-US" w:eastAsia="zh-CN" w:bidi="ar"/>
          <w:rPrChange w:id="372" w:author="Li" w:date="2025-07-30T19:27:00Z">
            <w:rPr>
              <w:lang w:val="en-US" w:eastAsia="zh-CN" w:bidi="ar"/>
            </w:rPr>
          </w:rPrChange>
        </w:rPr>
        <w:t xml:space="preserve">submission of Regional ASM to the IALA collection is not a matter of approval, but a matter of collecting the Regional ASM in </w:t>
      </w:r>
      <w:proofErr w:type="gramStart"/>
      <w:r w:rsidRPr="0004038E">
        <w:rPr>
          <w:rFonts w:eastAsiaTheme="minorEastAsia" w:cs="Arial"/>
          <w:sz w:val="24"/>
          <w:szCs w:val="24"/>
          <w:lang w:val="en-US" w:eastAsia="zh-CN" w:bidi="ar"/>
          <w:rPrChange w:id="373" w:author="Li" w:date="2025-07-30T19:27:00Z">
            <w:rPr>
              <w:lang w:val="en-US" w:eastAsia="zh-CN" w:bidi="ar"/>
            </w:rPr>
          </w:rPrChange>
        </w:rPr>
        <w:t>use;</w:t>
      </w:r>
      <w:proofErr w:type="gramEnd"/>
    </w:p>
    <w:p w14:paraId="022EB671" w14:textId="77777777" w:rsidR="00453C4C" w:rsidRPr="0004038E" w:rsidRDefault="005A6489">
      <w:pPr>
        <w:pStyle w:val="ListParagraph"/>
        <w:numPr>
          <w:ilvl w:val="0"/>
          <w:numId w:val="47"/>
        </w:numPr>
        <w:topLinePunct/>
        <w:spacing w:before="120" w:after="120"/>
        <w:ind w:left="777"/>
        <w:contextualSpacing w:val="0"/>
        <w:jc w:val="both"/>
        <w:rPr>
          <w:ins w:id="374" w:author="Li" w:date="2025-07-30T19:25:00Z"/>
          <w:rFonts w:eastAsiaTheme="minorEastAsia" w:cs="Arial"/>
          <w:sz w:val="24"/>
          <w:szCs w:val="24"/>
          <w:lang w:val="en-US" w:eastAsia="zh-CN" w:bidi="ar"/>
          <w:rPrChange w:id="375" w:author="Li" w:date="2025-07-30T19:27:00Z">
            <w:rPr>
              <w:ins w:id="376" w:author="Li" w:date="2025-07-30T19:25:00Z"/>
              <w:lang w:val="en-US" w:eastAsia="zh-CN" w:bidi="ar"/>
            </w:rPr>
          </w:rPrChange>
        </w:rPr>
        <w:pPrChange w:id="377" w:author="Li" w:date="2025-07-30T19:31:00Z">
          <w:pPr>
            <w:topLinePunct/>
            <w:spacing w:before="120" w:after="240"/>
            <w:ind w:leftChars="200" w:left="360"/>
            <w:jc w:val="both"/>
          </w:pPr>
        </w:pPrChange>
      </w:pPr>
      <w:r w:rsidRPr="0004038E">
        <w:rPr>
          <w:rFonts w:eastAsia="Times New Roman" w:cs="Arial"/>
          <w:b/>
          <w:bCs/>
          <w:strike/>
          <w:sz w:val="24"/>
          <w:szCs w:val="24"/>
          <w:lang w:val="en-US" w:eastAsia="zh-CN" w:bidi="ar"/>
          <w:rPrChange w:id="378" w:author="Li" w:date="2025-07-30T19:27:00Z">
            <w:rPr>
              <w:rFonts w:eastAsia="Times New Roman" w:cs="Arial"/>
              <w:b/>
              <w:bCs/>
              <w:sz w:val="24"/>
              <w:szCs w:val="24"/>
              <w:lang w:val="en-US" w:eastAsia="zh-CN" w:bidi="ar"/>
            </w:rPr>
          </w:rPrChange>
        </w:rPr>
        <w:t xml:space="preserve">CONSIDERING FURTHER </w:t>
      </w:r>
      <w:r w:rsidRPr="0004038E">
        <w:rPr>
          <w:rFonts w:eastAsiaTheme="minorEastAsia" w:cs="Arial"/>
          <w:strike/>
          <w:sz w:val="24"/>
          <w:szCs w:val="24"/>
          <w:lang w:val="en-US" w:eastAsia="zh-CN" w:bidi="ar"/>
          <w:rPrChange w:id="379" w:author="Li" w:date="2025-07-30T19:27:00Z">
            <w:rPr>
              <w:rFonts w:eastAsiaTheme="minorEastAsia" w:cs="Arial"/>
              <w:sz w:val="24"/>
              <w:szCs w:val="24"/>
              <w:lang w:val="en-US" w:eastAsia="zh-CN" w:bidi="ar"/>
            </w:rPr>
          </w:rPrChange>
        </w:rPr>
        <w:t xml:space="preserve">that </w:t>
      </w:r>
      <w:proofErr w:type="gramStart"/>
      <w:ins w:id="380" w:author="Li" w:date="2025-07-30T19:24:00Z">
        <w:r w:rsidR="0004038E" w:rsidRPr="0004038E">
          <w:rPr>
            <w:rFonts w:eastAsiaTheme="minorEastAsia" w:cs="Arial"/>
            <w:sz w:val="24"/>
            <w:szCs w:val="24"/>
            <w:lang w:val="en-US" w:eastAsia="zh-CN" w:bidi="ar"/>
            <w:rPrChange w:id="381" w:author="Li" w:date="2025-07-30T19:27:00Z">
              <w:rPr>
                <w:lang w:val="en-US" w:eastAsia="zh-CN" w:bidi="ar"/>
              </w:rPr>
            </w:rPrChange>
          </w:rPr>
          <w:t>The</w:t>
        </w:r>
        <w:proofErr w:type="gramEnd"/>
        <w:r w:rsidR="0004038E" w:rsidRPr="0004038E">
          <w:rPr>
            <w:rFonts w:eastAsiaTheme="minorEastAsia" w:cs="Arial"/>
            <w:sz w:val="24"/>
            <w:szCs w:val="24"/>
            <w:lang w:val="en-US" w:eastAsia="zh-CN" w:bidi="ar"/>
            <w:rPrChange w:id="382" w:author="Li" w:date="2025-07-30T19:27:00Z">
              <w:rPr>
                <w:lang w:val="en-US" w:eastAsia="zh-CN" w:bidi="ar"/>
              </w:rPr>
            </w:rPrChange>
          </w:rPr>
          <w:t xml:space="preserve"> </w:t>
        </w:r>
      </w:ins>
      <w:r w:rsidRPr="0004038E">
        <w:rPr>
          <w:rFonts w:eastAsiaTheme="minorEastAsia" w:cs="Arial"/>
          <w:sz w:val="24"/>
          <w:szCs w:val="24"/>
          <w:lang w:val="en-US" w:eastAsia="zh-CN" w:bidi="ar"/>
          <w:rPrChange w:id="383" w:author="Li" w:date="2025-07-30T19:27:00Z">
            <w:rPr>
              <w:lang w:val="en-US" w:eastAsia="zh-CN" w:bidi="ar"/>
            </w:rPr>
          </w:rPrChange>
        </w:rPr>
        <w:t xml:space="preserve">establishment of a formal Register for ASM and a related governance process would occur after the initial collection </w:t>
      </w:r>
      <w:proofErr w:type="gramStart"/>
      <w:r w:rsidRPr="0004038E">
        <w:rPr>
          <w:rFonts w:eastAsiaTheme="minorEastAsia" w:cs="Arial"/>
          <w:sz w:val="24"/>
          <w:szCs w:val="24"/>
          <w:lang w:val="en-US" w:eastAsia="zh-CN" w:bidi="ar"/>
          <w:rPrChange w:id="384" w:author="Li" w:date="2025-07-30T19:27:00Z">
            <w:rPr>
              <w:lang w:val="en-US" w:eastAsia="zh-CN" w:bidi="ar"/>
            </w:rPr>
          </w:rPrChange>
        </w:rPr>
        <w:t>process;</w:t>
      </w:r>
      <w:proofErr w:type="gramEnd"/>
    </w:p>
    <w:p w14:paraId="5519C7B8" w14:textId="77777777" w:rsidR="0004038E" w:rsidRPr="004E0B9F" w:rsidRDefault="004E0B9F" w:rsidP="004E0B9F">
      <w:pPr>
        <w:pStyle w:val="ListParagraph"/>
        <w:numPr>
          <w:ilvl w:val="0"/>
          <w:numId w:val="47"/>
        </w:numPr>
        <w:topLinePunct/>
        <w:spacing w:before="120" w:after="120"/>
        <w:ind w:left="777"/>
        <w:contextualSpacing w:val="0"/>
        <w:jc w:val="both"/>
        <w:rPr>
          <w:ins w:id="385" w:author="Li" w:date="2025-07-30T19:29:00Z"/>
          <w:rFonts w:eastAsia="SimSun" w:cs="Arial"/>
          <w:sz w:val="24"/>
          <w:szCs w:val="24"/>
          <w:lang w:val="en-US" w:eastAsia="zh-CN" w:bidi="ar"/>
          <w:rPrChange w:id="386" w:author="Li" w:date="2025-07-30T19:29:00Z">
            <w:rPr>
              <w:ins w:id="387" w:author="Li" w:date="2025-07-30T19:29:00Z"/>
              <w:rFonts w:eastAsia="Times New Roman" w:cs="Arial"/>
              <w:sz w:val="22"/>
            </w:rPr>
          </w:rPrChange>
        </w:rPr>
      </w:pPr>
      <w:ins w:id="388" w:author="Li" w:date="2025-07-30T19:29:00Z">
        <w:r>
          <w:rPr>
            <w:rFonts w:eastAsia="Times New Roman" w:cs="Arial"/>
            <w:sz w:val="22"/>
            <w:highlight w:val="cyan"/>
          </w:rPr>
          <w:t>T</w:t>
        </w:r>
      </w:ins>
      <w:ins w:id="389" w:author="Li" w:date="2025-07-30T19:27:00Z">
        <w:r w:rsidR="0004038E" w:rsidRPr="0004038E">
          <w:rPr>
            <w:rFonts w:eastAsia="Times New Roman" w:cs="Arial"/>
            <w:sz w:val="22"/>
            <w:highlight w:val="cyan"/>
            <w:rPrChange w:id="390" w:author="Li" w:date="2025-07-30T19:27:00Z">
              <w:rPr>
                <w:highlight w:val="cyan"/>
              </w:rPr>
            </w:rPrChange>
          </w:rPr>
          <w:t>he ASM message format needs to be further clarified</w:t>
        </w:r>
      </w:ins>
      <w:ins w:id="391" w:author="Li" w:date="2025-07-30T19:29:00Z">
        <w:r w:rsidRPr="004E0B9F">
          <w:rPr>
            <w:rFonts w:eastAsia="Times New Roman" w:cs="Arial"/>
            <w:sz w:val="22"/>
            <w:highlight w:val="cyan"/>
          </w:rPr>
          <w:t xml:space="preserve"> </w:t>
        </w:r>
        <w:r w:rsidRPr="0033158E">
          <w:rPr>
            <w:rFonts w:eastAsia="Times New Roman" w:cs="Arial"/>
            <w:sz w:val="22"/>
            <w:highlight w:val="cyan"/>
          </w:rPr>
          <w:t xml:space="preserve">When promoting ASM </w:t>
        </w:r>
        <w:proofErr w:type="gramStart"/>
        <w:r w:rsidRPr="0033158E">
          <w:rPr>
            <w:rFonts w:eastAsia="Times New Roman" w:cs="Arial"/>
            <w:sz w:val="22"/>
            <w:highlight w:val="cyan"/>
          </w:rPr>
          <w:t>applications</w:t>
        </w:r>
      </w:ins>
      <w:ins w:id="392" w:author="Li" w:date="2025-07-30T19:27:00Z">
        <w:r w:rsidR="0004038E" w:rsidRPr="0004038E">
          <w:rPr>
            <w:rFonts w:eastAsia="Times New Roman" w:cs="Arial"/>
            <w:sz w:val="22"/>
            <w:rPrChange w:id="393" w:author="Li" w:date="2025-07-30T19:27:00Z">
              <w:rPr/>
            </w:rPrChange>
          </w:rPr>
          <w:t>;</w:t>
        </w:r>
      </w:ins>
      <w:proofErr w:type="gramEnd"/>
    </w:p>
    <w:p w14:paraId="590FC04D" w14:textId="77777777" w:rsidR="004E0B9F" w:rsidRDefault="004E0B9F" w:rsidP="004E0B9F">
      <w:pPr>
        <w:pStyle w:val="ListParagraph"/>
        <w:numPr>
          <w:ilvl w:val="0"/>
          <w:numId w:val="47"/>
        </w:numPr>
        <w:topLinePunct/>
        <w:spacing w:before="120" w:after="120"/>
        <w:ind w:left="777"/>
        <w:contextualSpacing w:val="0"/>
        <w:jc w:val="both"/>
        <w:rPr>
          <w:ins w:id="394" w:author="Li" w:date="2025-07-30T19:30:00Z"/>
          <w:rFonts w:eastAsia="SimSun" w:cs="Arial"/>
          <w:sz w:val="24"/>
          <w:szCs w:val="24"/>
          <w:lang w:val="en-US" w:eastAsia="zh-CN" w:bidi="ar"/>
        </w:rPr>
      </w:pPr>
      <w:ins w:id="395" w:author="Li" w:date="2025-07-30T19:30:00Z">
        <w:r w:rsidRPr="004E0B9F">
          <w:rPr>
            <w:rFonts w:eastAsia="SimSun" w:cs="Arial"/>
            <w:sz w:val="24"/>
            <w:szCs w:val="24"/>
            <w:highlight w:val="cyan"/>
            <w:lang w:val="en-US" w:eastAsia="zh-CN" w:bidi="ar"/>
            <w:rPrChange w:id="396" w:author="Li" w:date="2025-07-30T19:30:00Z">
              <w:rPr>
                <w:rFonts w:eastAsia="SimSun" w:cs="Arial"/>
                <w:sz w:val="24"/>
                <w:szCs w:val="24"/>
                <w:lang w:val="en-US" w:eastAsia="zh-CN" w:bidi="ar"/>
              </w:rPr>
            </w:rPrChange>
          </w:rPr>
          <w:t>The broadcasting methods and formats of AIS-ASM and VDES-ASM are quite different, the following factors need to be considered:</w:t>
        </w:r>
      </w:ins>
    </w:p>
    <w:p w14:paraId="4C512E60" w14:textId="77777777" w:rsidR="004E0B9F" w:rsidRDefault="004E0B9F">
      <w:pPr>
        <w:numPr>
          <w:ilvl w:val="1"/>
          <w:numId w:val="36"/>
        </w:numPr>
        <w:topLinePunct/>
        <w:spacing w:before="120" w:after="120"/>
        <w:jc w:val="both"/>
        <w:rPr>
          <w:ins w:id="397" w:author="Li" w:date="2025-07-30T19:31:00Z"/>
          <w:rFonts w:eastAsia="Times New Roman" w:cs="Arial"/>
          <w:sz w:val="22"/>
        </w:rPr>
        <w:pPrChange w:id="398" w:author="Li" w:date="2025-07-30T19:31:00Z">
          <w:pPr>
            <w:numPr>
              <w:ilvl w:val="1"/>
              <w:numId w:val="36"/>
            </w:numPr>
            <w:topLinePunct/>
            <w:spacing w:before="120" w:after="240" w:line="240" w:lineRule="auto"/>
            <w:ind w:left="1827" w:hanging="420"/>
            <w:jc w:val="both"/>
          </w:pPr>
        </w:pPrChange>
      </w:pPr>
      <w:ins w:id="399" w:author="Li" w:date="2025-07-30T19:31:00Z">
        <w:r>
          <w:rPr>
            <w:rFonts w:eastAsia="Times New Roman" w:cs="Arial"/>
            <w:sz w:val="22"/>
            <w:highlight w:val="cyan"/>
          </w:rPr>
          <w:t>ASM message type. AIS-ASM only has four types of messages, and VDE</w:t>
        </w:r>
        <w:r>
          <w:rPr>
            <w:rFonts w:eastAsia="Times New Roman" w:cs="Arial" w:hint="eastAsia"/>
            <w:sz w:val="22"/>
            <w:highlight w:val="cyan"/>
          </w:rPr>
          <w:t>S</w:t>
        </w:r>
        <w:r>
          <w:rPr>
            <w:rFonts w:eastAsia="Times New Roman" w:cs="Arial"/>
            <w:sz w:val="22"/>
            <w:highlight w:val="cyan"/>
          </w:rPr>
          <w:t xml:space="preserve">-ASM has added regional geographic multicast, scheduled addressing and broadcast information, and recurring addressing and broadcast </w:t>
        </w:r>
        <w:proofErr w:type="gramStart"/>
        <w:r>
          <w:rPr>
            <w:rFonts w:eastAsia="Times New Roman" w:cs="Arial"/>
            <w:sz w:val="22"/>
            <w:highlight w:val="cyan"/>
          </w:rPr>
          <w:t>information</w:t>
        </w:r>
        <w:r>
          <w:rPr>
            <w:rFonts w:eastAsia="Times New Roman" w:cs="Arial"/>
            <w:sz w:val="22"/>
          </w:rPr>
          <w:t>;</w:t>
        </w:r>
        <w:proofErr w:type="gramEnd"/>
      </w:ins>
    </w:p>
    <w:p w14:paraId="616D01FF" w14:textId="77777777" w:rsidR="004E0B9F" w:rsidRPr="004E0B9F" w:rsidRDefault="004E0B9F">
      <w:pPr>
        <w:numPr>
          <w:ilvl w:val="1"/>
          <w:numId w:val="36"/>
        </w:numPr>
        <w:topLinePunct/>
        <w:spacing w:before="120" w:after="120"/>
        <w:jc w:val="both"/>
        <w:rPr>
          <w:ins w:id="400" w:author="Li" w:date="2025-07-30T19:31:00Z"/>
          <w:rFonts w:eastAsia="Times New Roman" w:cs="Arial"/>
          <w:sz w:val="22"/>
          <w:rPrChange w:id="401" w:author="Li" w:date="2025-07-30T19:31:00Z">
            <w:rPr>
              <w:ins w:id="402" w:author="Li" w:date="2025-07-30T19:31:00Z"/>
              <w:rFonts w:eastAsia="Times New Roman" w:cs="Arial"/>
              <w:sz w:val="22"/>
              <w:highlight w:val="cyan"/>
            </w:rPr>
          </w:rPrChange>
        </w:rPr>
        <w:pPrChange w:id="403" w:author="Li" w:date="2025-07-30T19:31:00Z">
          <w:pPr>
            <w:numPr>
              <w:ilvl w:val="1"/>
              <w:numId w:val="36"/>
            </w:numPr>
            <w:topLinePunct/>
            <w:spacing w:before="120" w:after="240" w:line="240" w:lineRule="auto"/>
            <w:ind w:left="1827" w:hanging="420"/>
            <w:jc w:val="both"/>
          </w:pPr>
        </w:pPrChange>
      </w:pPr>
      <w:ins w:id="404" w:author="Li" w:date="2025-07-30T19:31:00Z">
        <w:r w:rsidRPr="004E0B9F">
          <w:rPr>
            <w:rFonts w:eastAsia="Times New Roman" w:cs="Arial"/>
            <w:sz w:val="22"/>
            <w:highlight w:val="cyan"/>
          </w:rPr>
          <w:t>The AIS component of VDES should be capable of providing all modes of operation as described in Recommendation ITU-R M.</w:t>
        </w:r>
        <w:proofErr w:type="gramStart"/>
        <w:r w:rsidRPr="004E0B9F">
          <w:rPr>
            <w:rFonts w:eastAsia="Times New Roman" w:cs="Arial"/>
            <w:sz w:val="22"/>
            <w:highlight w:val="cyan"/>
          </w:rPr>
          <w:t>1371</w:t>
        </w:r>
        <w:r w:rsidRPr="004E0B9F">
          <w:rPr>
            <w:rFonts w:eastAsia="Times New Roman" w:cs="Arial"/>
            <w:sz w:val="22"/>
            <w:rPrChange w:id="405" w:author="Li" w:date="2025-07-30T19:31:00Z">
              <w:rPr>
                <w:rFonts w:eastAsia="Times New Roman" w:cs="Arial"/>
                <w:sz w:val="22"/>
                <w:highlight w:val="cyan"/>
              </w:rPr>
            </w:rPrChange>
          </w:rPr>
          <w:t>;</w:t>
        </w:r>
        <w:proofErr w:type="gramEnd"/>
      </w:ins>
    </w:p>
    <w:p w14:paraId="2DF28DC5" w14:textId="0BF3A7AE" w:rsidR="004E0B9F" w:rsidRPr="004E0B9F" w:rsidRDefault="004E0B9F">
      <w:pPr>
        <w:numPr>
          <w:ilvl w:val="1"/>
          <w:numId w:val="36"/>
        </w:numPr>
        <w:topLinePunct/>
        <w:spacing w:before="120" w:after="240"/>
        <w:ind w:left="1826"/>
        <w:jc w:val="both"/>
        <w:rPr>
          <w:ins w:id="406" w:author="Li" w:date="2025-07-30T19:30:00Z"/>
          <w:rFonts w:eastAsia="Times New Roman" w:cs="Arial"/>
          <w:sz w:val="22"/>
          <w:rPrChange w:id="407" w:author="Li" w:date="2025-07-30T19:32:00Z">
            <w:rPr>
              <w:ins w:id="408" w:author="Li" w:date="2025-07-30T19:30:00Z"/>
              <w:rFonts w:eastAsia="SimSun" w:cs="Arial"/>
              <w:sz w:val="24"/>
              <w:szCs w:val="24"/>
              <w:lang w:val="en-US" w:eastAsia="zh-CN" w:bidi="ar"/>
            </w:rPr>
          </w:rPrChange>
        </w:rPr>
        <w:pPrChange w:id="409" w:author="Li" w:date="2025-07-30T19:36:00Z">
          <w:pPr>
            <w:topLinePunct/>
            <w:spacing w:before="120" w:after="120"/>
            <w:jc w:val="both"/>
          </w:pPr>
        </w:pPrChange>
      </w:pPr>
      <w:ins w:id="410" w:author="Li" w:date="2025-07-30T19:31:00Z">
        <w:r w:rsidRPr="004E0B9F">
          <w:rPr>
            <w:rFonts w:eastAsia="Times New Roman" w:cs="Arial"/>
            <w:sz w:val="22"/>
            <w:highlight w:val="cyan"/>
          </w:rPr>
          <w:t>Link ID (number of time slots, FEC, SAT). According to ITU-R M.2092-1, VDE</w:t>
        </w:r>
      </w:ins>
      <w:ins w:id="411" w:author="Li" w:date="2025-08-01T14:10:00Z">
        <w:r w:rsidR="00E91F44" w:rsidRPr="00E91F44">
          <w:rPr>
            <w:rFonts w:eastAsia="Times New Roman" w:cs="Arial"/>
            <w:sz w:val="22"/>
            <w:highlight w:val="cyan"/>
            <w:rPrChange w:id="412" w:author="Li" w:date="2025-08-01T14:10:00Z">
              <w:rPr>
                <w:rFonts w:ascii="SimSun" w:eastAsia="SimSun" w:hAnsi="SimSun" w:cs="Arial"/>
                <w:sz w:val="22"/>
                <w:highlight w:val="cyan"/>
                <w:lang w:eastAsia="zh-CN"/>
              </w:rPr>
            </w:rPrChange>
          </w:rPr>
          <w:t>S</w:t>
        </w:r>
      </w:ins>
      <w:ins w:id="413" w:author="Li" w:date="2025-07-30T19:31:00Z">
        <w:r w:rsidRPr="004E0B9F">
          <w:rPr>
            <w:rFonts w:eastAsia="Times New Roman" w:cs="Arial"/>
            <w:sz w:val="22"/>
            <w:highlight w:val="cyan"/>
          </w:rPr>
          <w:t>-ASM includes 7 types of Link IDs</w:t>
        </w:r>
        <w:r w:rsidRPr="004E0B9F">
          <w:rPr>
            <w:rFonts w:eastAsia="Times New Roman" w:cs="Arial"/>
            <w:sz w:val="22"/>
          </w:rPr>
          <w:t>.</w:t>
        </w:r>
      </w:ins>
    </w:p>
    <w:p w14:paraId="4D359B41" w14:textId="76B7DA14" w:rsidR="004E0B9F" w:rsidRPr="004E0B9F" w:rsidRDefault="004E0B9F">
      <w:pPr>
        <w:topLinePunct/>
        <w:spacing w:before="120" w:after="240"/>
        <w:ind w:leftChars="200" w:left="360"/>
        <w:jc w:val="both"/>
        <w:rPr>
          <w:ins w:id="414" w:author="Li" w:date="2025-07-30T19:30:00Z"/>
          <w:rFonts w:eastAsia="SimSun" w:cs="Arial"/>
          <w:kern w:val="24"/>
          <w:sz w:val="24"/>
          <w:szCs w:val="24"/>
          <w:lang w:val="en-US" w:eastAsia="zh-CN" w:bidi="ar"/>
          <w:rPrChange w:id="415" w:author="Li" w:date="2025-07-30T19:37:00Z">
            <w:rPr>
              <w:ins w:id="416" w:author="Li" w:date="2025-07-30T19:30:00Z"/>
              <w:lang w:val="en-US" w:eastAsia="zh-CN" w:bidi="ar"/>
            </w:rPr>
          </w:rPrChange>
        </w:rPr>
        <w:pPrChange w:id="417" w:author="Li" w:date="2025-07-30T19:38:00Z">
          <w:pPr>
            <w:pStyle w:val="ListParagraph"/>
            <w:numPr>
              <w:numId w:val="47"/>
            </w:numPr>
            <w:topLinePunct/>
            <w:spacing w:before="120" w:after="120"/>
            <w:ind w:left="777" w:hanging="420"/>
            <w:contextualSpacing w:val="0"/>
            <w:jc w:val="both"/>
          </w:pPr>
        </w:pPrChange>
      </w:pPr>
      <w:ins w:id="418" w:author="Li" w:date="2025-07-30T19:32:00Z">
        <w:r w:rsidRPr="004E0B9F">
          <w:rPr>
            <w:rFonts w:eastAsia="SimSun" w:cs="Arial"/>
            <w:b/>
            <w:bCs/>
            <w:kern w:val="24"/>
            <w:sz w:val="24"/>
            <w:szCs w:val="24"/>
            <w:highlight w:val="cyan"/>
            <w:lang w:val="en-US" w:eastAsia="zh-CN" w:bidi="ar"/>
            <w:rPrChange w:id="419" w:author="Li" w:date="2025-07-30T19:37:00Z">
              <w:rPr>
                <w:rFonts w:eastAsia="SimSun" w:cs="Arial"/>
                <w:sz w:val="24"/>
                <w:szCs w:val="24"/>
                <w:lang w:val="en-US" w:eastAsia="zh-CN" w:bidi="ar"/>
              </w:rPr>
            </w:rPrChange>
          </w:rPr>
          <w:t>ADOPTS</w:t>
        </w:r>
        <w:r w:rsidRPr="004E0B9F">
          <w:rPr>
            <w:rFonts w:eastAsia="SimSun" w:cs="Arial"/>
            <w:kern w:val="24"/>
            <w:sz w:val="24"/>
            <w:szCs w:val="24"/>
            <w:highlight w:val="cyan"/>
            <w:lang w:val="en-US" w:eastAsia="zh-CN" w:bidi="ar"/>
            <w:rPrChange w:id="420" w:author="Li" w:date="2025-07-30T19:37:00Z">
              <w:rPr>
                <w:rFonts w:eastAsia="SimSun" w:cs="Arial"/>
                <w:sz w:val="24"/>
                <w:szCs w:val="24"/>
                <w:lang w:val="en-US" w:eastAsia="zh-CN" w:bidi="ar"/>
              </w:rPr>
            </w:rPrChange>
          </w:rPr>
          <w:t xml:space="preserve"> Recommendation R0144 </w:t>
        </w:r>
      </w:ins>
      <w:ins w:id="421" w:author="Li" w:date="2025-08-01T14:11:00Z">
        <w:r w:rsidR="00E91F44">
          <w:rPr>
            <w:rFonts w:eastAsia="SimSun" w:cs="Arial" w:hint="eastAsia"/>
            <w:i/>
            <w:iCs/>
            <w:kern w:val="24"/>
            <w:sz w:val="24"/>
            <w:szCs w:val="24"/>
            <w:highlight w:val="cyan"/>
            <w:lang w:val="en-US" w:eastAsia="zh-CN" w:bidi="ar"/>
          </w:rPr>
          <w:t>H</w:t>
        </w:r>
      </w:ins>
      <w:ins w:id="422" w:author="Li" w:date="2025-07-30T19:32:00Z">
        <w:r w:rsidRPr="00E91F44">
          <w:rPr>
            <w:rFonts w:eastAsia="SimSun" w:cs="Arial"/>
            <w:i/>
            <w:iCs/>
            <w:kern w:val="24"/>
            <w:sz w:val="24"/>
            <w:szCs w:val="24"/>
            <w:highlight w:val="cyan"/>
            <w:lang w:val="en-US" w:eastAsia="zh-CN" w:bidi="ar"/>
            <w:rPrChange w:id="423" w:author="Li" w:date="2025-08-01T14:11:00Z">
              <w:rPr>
                <w:rFonts w:eastAsia="SimSun" w:cs="Arial"/>
                <w:sz w:val="24"/>
                <w:szCs w:val="24"/>
                <w:lang w:val="en-US" w:eastAsia="zh-CN" w:bidi="ar"/>
              </w:rPr>
            </w:rPrChange>
          </w:rPr>
          <w:t xml:space="preserve">armonized </w:t>
        </w:r>
      </w:ins>
      <w:ins w:id="424" w:author="Li" w:date="2025-08-01T14:11:00Z">
        <w:r w:rsidR="00E91F44">
          <w:rPr>
            <w:rFonts w:eastAsia="SimSun" w:cs="Arial" w:hint="eastAsia"/>
            <w:i/>
            <w:iCs/>
            <w:kern w:val="24"/>
            <w:sz w:val="24"/>
            <w:szCs w:val="24"/>
            <w:highlight w:val="cyan"/>
            <w:lang w:val="en-US" w:eastAsia="zh-CN" w:bidi="ar"/>
          </w:rPr>
          <w:t>I</w:t>
        </w:r>
      </w:ins>
      <w:ins w:id="425" w:author="Li" w:date="2025-07-30T19:32:00Z">
        <w:r w:rsidRPr="00E91F44">
          <w:rPr>
            <w:rFonts w:eastAsia="SimSun" w:cs="Arial"/>
            <w:i/>
            <w:iCs/>
            <w:kern w:val="24"/>
            <w:sz w:val="24"/>
            <w:szCs w:val="24"/>
            <w:highlight w:val="cyan"/>
            <w:lang w:val="en-US" w:eastAsia="zh-CN" w:bidi="ar"/>
            <w:rPrChange w:id="426" w:author="Li" w:date="2025-08-01T14:11:00Z">
              <w:rPr>
                <w:rFonts w:eastAsia="SimSun" w:cs="Arial"/>
                <w:sz w:val="24"/>
                <w:szCs w:val="24"/>
                <w:lang w:val="en-US" w:eastAsia="zh-CN" w:bidi="ar"/>
              </w:rPr>
            </w:rPrChange>
          </w:rPr>
          <w:t xml:space="preserve">mplementation of Application </w:t>
        </w:r>
      </w:ins>
      <w:ins w:id="427" w:author="Li" w:date="2025-07-30T19:33:00Z">
        <w:r w:rsidRPr="00E91F44">
          <w:rPr>
            <w:rFonts w:eastAsia="SimSun" w:cs="Arial"/>
            <w:i/>
            <w:iCs/>
            <w:kern w:val="24"/>
            <w:sz w:val="24"/>
            <w:szCs w:val="24"/>
            <w:highlight w:val="cyan"/>
            <w:lang w:val="en-US" w:eastAsia="zh-CN" w:bidi="ar"/>
            <w:rPrChange w:id="428" w:author="Li" w:date="2025-08-01T14:11:00Z">
              <w:rPr>
                <w:rFonts w:eastAsia="SimSun" w:cs="Arial"/>
                <w:sz w:val="24"/>
                <w:szCs w:val="24"/>
                <w:lang w:val="en-US" w:eastAsia="zh-CN" w:bidi="ar"/>
              </w:rPr>
            </w:rPrChange>
          </w:rPr>
          <w:t>S</w:t>
        </w:r>
      </w:ins>
      <w:ins w:id="429" w:author="Li" w:date="2025-07-30T19:32:00Z">
        <w:r w:rsidRPr="00E91F44">
          <w:rPr>
            <w:rFonts w:eastAsia="SimSun" w:cs="Arial"/>
            <w:i/>
            <w:iCs/>
            <w:kern w:val="24"/>
            <w:sz w:val="24"/>
            <w:szCs w:val="24"/>
            <w:highlight w:val="cyan"/>
            <w:lang w:val="en-US" w:eastAsia="zh-CN" w:bidi="ar"/>
            <w:rPrChange w:id="430" w:author="Li" w:date="2025-08-01T14:11:00Z">
              <w:rPr>
                <w:rFonts w:eastAsia="SimSun" w:cs="Arial"/>
                <w:sz w:val="24"/>
                <w:szCs w:val="24"/>
                <w:lang w:val="en-US" w:eastAsia="zh-CN" w:bidi="ar"/>
              </w:rPr>
            </w:rPrChange>
          </w:rPr>
          <w:t xml:space="preserve">pecific </w:t>
        </w:r>
      </w:ins>
      <w:ins w:id="431" w:author="Li" w:date="2025-07-30T19:33:00Z">
        <w:r w:rsidRPr="00E91F44">
          <w:rPr>
            <w:rFonts w:eastAsia="SimSun" w:cs="Arial"/>
            <w:i/>
            <w:iCs/>
            <w:kern w:val="24"/>
            <w:sz w:val="24"/>
            <w:szCs w:val="24"/>
            <w:highlight w:val="cyan"/>
            <w:lang w:val="en-US" w:eastAsia="zh-CN" w:bidi="ar"/>
            <w:rPrChange w:id="432" w:author="Li" w:date="2025-08-01T14:11:00Z">
              <w:rPr>
                <w:rFonts w:eastAsia="SimSun" w:cs="Arial"/>
                <w:sz w:val="24"/>
                <w:szCs w:val="24"/>
                <w:lang w:val="en-US" w:eastAsia="zh-CN" w:bidi="ar"/>
              </w:rPr>
            </w:rPrChange>
          </w:rPr>
          <w:t>M</w:t>
        </w:r>
      </w:ins>
      <w:ins w:id="433" w:author="Li" w:date="2025-07-30T19:32:00Z">
        <w:r w:rsidRPr="00E91F44">
          <w:rPr>
            <w:rFonts w:eastAsia="SimSun" w:cs="Arial"/>
            <w:i/>
            <w:iCs/>
            <w:kern w:val="24"/>
            <w:sz w:val="24"/>
            <w:szCs w:val="24"/>
            <w:highlight w:val="cyan"/>
            <w:lang w:val="en-US" w:eastAsia="zh-CN" w:bidi="ar"/>
            <w:rPrChange w:id="434" w:author="Li" w:date="2025-08-01T14:11:00Z">
              <w:rPr>
                <w:rFonts w:eastAsia="SimSun" w:cs="Arial"/>
                <w:sz w:val="24"/>
                <w:szCs w:val="24"/>
                <w:lang w:val="en-US" w:eastAsia="zh-CN" w:bidi="ar"/>
              </w:rPr>
            </w:rPrChange>
          </w:rPr>
          <w:t>essages (ASM)</w:t>
        </w:r>
      </w:ins>
      <w:ins w:id="435" w:author="Li" w:date="2025-07-30T19:34:00Z">
        <w:r w:rsidRPr="004E0B9F">
          <w:rPr>
            <w:rFonts w:eastAsia="SimSun" w:cs="Arial"/>
            <w:kern w:val="24"/>
            <w:sz w:val="24"/>
            <w:szCs w:val="24"/>
            <w:highlight w:val="cyan"/>
            <w:lang w:val="en-US" w:eastAsia="zh-CN" w:bidi="ar"/>
            <w:rPrChange w:id="436" w:author="Li" w:date="2025-07-30T19:37:00Z">
              <w:rPr>
                <w:rFonts w:eastAsia="SimSun" w:cs="Arial"/>
                <w:spacing w:val="-2"/>
                <w:sz w:val="24"/>
                <w:szCs w:val="24"/>
                <w:lang w:val="en-US" w:eastAsia="zh-CN" w:bidi="ar"/>
              </w:rPr>
            </w:rPrChange>
          </w:rPr>
          <w:t>.</w:t>
        </w:r>
      </w:ins>
    </w:p>
    <w:p w14:paraId="1C91DA8B" w14:textId="125F874D" w:rsidR="004E0B9F" w:rsidRPr="004E0B9F" w:rsidRDefault="004E0B9F">
      <w:pPr>
        <w:topLinePunct/>
        <w:spacing w:before="120" w:after="240"/>
        <w:ind w:leftChars="200" w:left="360"/>
        <w:jc w:val="both"/>
        <w:rPr>
          <w:ins w:id="437" w:author="Li" w:date="2025-07-30T19:30:00Z"/>
          <w:rFonts w:eastAsia="SimSun" w:cs="Arial"/>
          <w:sz w:val="24"/>
          <w:szCs w:val="24"/>
          <w:lang w:val="en-US" w:eastAsia="zh-CN" w:bidi="ar"/>
        </w:rPr>
        <w:pPrChange w:id="438" w:author="Li" w:date="2025-07-30T19:38:00Z">
          <w:pPr>
            <w:topLinePunct/>
            <w:spacing w:before="120" w:after="120"/>
            <w:jc w:val="both"/>
          </w:pPr>
        </w:pPrChange>
      </w:pPr>
      <w:ins w:id="439" w:author="Li" w:date="2025-07-30T19:35:00Z">
        <w:r w:rsidRPr="004E0B9F">
          <w:rPr>
            <w:rFonts w:eastAsia="SimSun" w:cs="Arial"/>
            <w:b/>
            <w:bCs/>
            <w:sz w:val="24"/>
            <w:szCs w:val="24"/>
            <w:highlight w:val="cyan"/>
            <w:lang w:val="en-US" w:eastAsia="zh-CN" w:bidi="ar"/>
            <w:rPrChange w:id="440" w:author="Li" w:date="2025-07-30T19:37:00Z">
              <w:rPr>
                <w:rFonts w:eastAsia="SimSun" w:cs="Arial"/>
                <w:sz w:val="24"/>
                <w:szCs w:val="24"/>
                <w:lang w:val="en-US" w:eastAsia="zh-CN" w:bidi="ar"/>
              </w:rPr>
            </w:rPrChange>
          </w:rPr>
          <w:t>INVITES</w:t>
        </w:r>
        <w:r w:rsidRPr="004E0B9F">
          <w:rPr>
            <w:rFonts w:eastAsia="SimSun" w:cs="Arial"/>
            <w:sz w:val="24"/>
            <w:szCs w:val="24"/>
            <w:highlight w:val="cyan"/>
            <w:lang w:val="en-US" w:eastAsia="zh-CN" w:bidi="ar"/>
            <w:rPrChange w:id="441" w:author="Li" w:date="2025-07-30T19:37:00Z">
              <w:rPr>
                <w:rFonts w:eastAsia="SimSun" w:cs="Arial"/>
                <w:sz w:val="24"/>
                <w:szCs w:val="24"/>
                <w:lang w:val="en-US" w:eastAsia="zh-CN" w:bidi="ar"/>
              </w:rPr>
            </w:rPrChange>
          </w:rPr>
          <w:t xml:space="preserve"> Member</w:t>
        </w:r>
      </w:ins>
      <w:ins w:id="442" w:author="Li" w:date="2025-07-31T11:19:00Z">
        <w:r w:rsidR="004F4AC6">
          <w:rPr>
            <w:rFonts w:eastAsia="SimSun" w:cs="Arial"/>
            <w:sz w:val="24"/>
            <w:szCs w:val="24"/>
            <w:highlight w:val="cyan"/>
            <w:lang w:val="en-US" w:eastAsia="zh-CN" w:bidi="ar"/>
          </w:rPr>
          <w:t xml:space="preserve"> State</w:t>
        </w:r>
      </w:ins>
      <w:ins w:id="443" w:author="Li" w:date="2025-07-30T19:35:00Z">
        <w:r w:rsidRPr="004E0B9F">
          <w:rPr>
            <w:rFonts w:eastAsia="SimSun" w:cs="Arial"/>
            <w:sz w:val="24"/>
            <w:szCs w:val="24"/>
            <w:highlight w:val="cyan"/>
            <w:lang w:val="en-US" w:eastAsia="zh-CN" w:bidi="ar"/>
            <w:rPrChange w:id="444" w:author="Li" w:date="2025-07-30T19:37:00Z">
              <w:rPr>
                <w:rFonts w:eastAsia="SimSun" w:cs="Arial"/>
                <w:sz w:val="24"/>
                <w:szCs w:val="24"/>
                <w:lang w:val="en-US" w:eastAsia="zh-CN" w:bidi="ar"/>
              </w:rPr>
            </w:rPrChange>
          </w:rPr>
          <w:t>s and marine aids to navigation authorities worldwide to implement the provisions of the Recommendation.</w:t>
        </w:r>
      </w:ins>
    </w:p>
    <w:p w14:paraId="2279B661" w14:textId="59887533" w:rsidR="00453C4C" w:rsidRPr="008626D4" w:rsidRDefault="005A6489" w:rsidP="008626D4">
      <w:pPr>
        <w:topLinePunct/>
        <w:spacing w:before="120" w:after="240"/>
        <w:ind w:leftChars="200" w:left="360"/>
        <w:jc w:val="both"/>
        <w:rPr>
          <w:rFonts w:ascii="Calibri" w:eastAsia="SimSun" w:hAnsi="Calibri" w:cs="Calibri"/>
          <w:color w:val="000000"/>
          <w:sz w:val="24"/>
          <w:szCs w:val="24"/>
          <w:lang w:val="en-US" w:eastAsia="zh-CN" w:bidi="ar"/>
        </w:rPr>
      </w:pPr>
      <w:r w:rsidRPr="008626D4">
        <w:rPr>
          <w:rFonts w:eastAsia="Times New Roman" w:cs="Arial"/>
          <w:b/>
          <w:bCs/>
          <w:sz w:val="24"/>
          <w:szCs w:val="24"/>
          <w:lang w:val="en-US" w:eastAsia="zh-CN" w:bidi="ar"/>
        </w:rPr>
        <w:t>RECOMMENDS</w:t>
      </w:r>
      <w:r w:rsidRPr="008626D4">
        <w:rPr>
          <w:rFonts w:ascii="Calibri" w:eastAsia="SimSun" w:hAnsi="Calibri" w:cs="Calibri"/>
          <w:color w:val="000000"/>
          <w:sz w:val="24"/>
          <w:szCs w:val="24"/>
          <w:lang w:val="en-US" w:eastAsia="zh-CN" w:bidi="ar"/>
        </w:rPr>
        <w:t xml:space="preserve"> that</w:t>
      </w:r>
      <w:ins w:id="445" w:author="Li" w:date="2025-07-30T19:39:00Z">
        <w:r w:rsidR="00C94509">
          <w:rPr>
            <w:rFonts w:ascii="Calibri" w:eastAsia="SimSun" w:hAnsi="Calibri" w:cs="Calibri"/>
            <w:color w:val="000000"/>
            <w:sz w:val="24"/>
            <w:szCs w:val="24"/>
            <w:lang w:val="en-US" w:eastAsia="zh-CN" w:bidi="ar"/>
          </w:rPr>
          <w:t xml:space="preserve"> </w:t>
        </w:r>
        <w:r w:rsidR="00C94509" w:rsidRPr="00C94509">
          <w:rPr>
            <w:rFonts w:ascii="Calibri" w:eastAsia="SimSun" w:hAnsi="Calibri" w:cs="Calibri"/>
            <w:color w:val="000000"/>
            <w:sz w:val="24"/>
            <w:szCs w:val="24"/>
            <w:highlight w:val="cyan"/>
            <w:lang w:val="en-US" w:eastAsia="zh-CN" w:bidi="ar"/>
            <w:rPrChange w:id="446" w:author="Li" w:date="2025-07-30T19:40:00Z">
              <w:rPr>
                <w:rFonts w:ascii="Calibri" w:eastAsia="SimSun" w:hAnsi="Calibri" w:cs="Calibri"/>
                <w:color w:val="000000"/>
                <w:sz w:val="24"/>
                <w:szCs w:val="24"/>
                <w:lang w:val="en-US" w:eastAsia="zh-CN" w:bidi="ar"/>
              </w:rPr>
            </w:rPrChange>
          </w:rPr>
          <w:t xml:space="preserve">IALA members </w:t>
        </w:r>
      </w:ins>
      <w:ins w:id="447" w:author="Li" w:date="2025-07-31T11:20:00Z">
        <w:r w:rsidR="004F4AC6">
          <w:rPr>
            <w:rFonts w:ascii="Calibri" w:eastAsia="SimSun" w:hAnsi="Calibri" w:cs="Calibri"/>
            <w:color w:val="000000"/>
            <w:sz w:val="24"/>
            <w:szCs w:val="24"/>
            <w:highlight w:val="cyan"/>
            <w:lang w:val="en-US" w:eastAsia="zh-CN" w:bidi="ar"/>
          </w:rPr>
          <w:t>s</w:t>
        </w:r>
        <w:r w:rsidR="004F4AC6" w:rsidRPr="004F4AC6">
          <w:rPr>
            <w:rFonts w:ascii="Calibri" w:eastAsia="SimSun" w:hAnsi="Calibri" w:cs="Calibri"/>
            <w:color w:val="000000"/>
            <w:sz w:val="24"/>
            <w:szCs w:val="24"/>
            <w:highlight w:val="cyan"/>
            <w:lang w:val="en-US" w:eastAsia="zh-CN" w:bidi="ar"/>
            <w:rPrChange w:id="448" w:author="Li" w:date="2025-07-31T11:20:00Z">
              <w:rPr>
                <w:rFonts w:ascii="Calibri" w:eastAsia="SimSun" w:hAnsi="Calibri" w:cs="Calibri"/>
                <w:color w:val="000000"/>
                <w:sz w:val="24"/>
                <w:szCs w:val="24"/>
                <w:lang w:val="en-US" w:eastAsia="zh-CN" w:bidi="ar"/>
              </w:rPr>
            </w:rPrChange>
          </w:rPr>
          <w:t xml:space="preserve">tates </w:t>
        </w:r>
      </w:ins>
      <w:ins w:id="449" w:author="Li" w:date="2025-07-30T19:39:00Z">
        <w:r w:rsidR="00C94509" w:rsidRPr="00C94509">
          <w:rPr>
            <w:rFonts w:ascii="Calibri" w:eastAsia="SimSun" w:hAnsi="Calibri" w:cs="Calibri"/>
            <w:color w:val="000000"/>
            <w:sz w:val="24"/>
            <w:szCs w:val="24"/>
            <w:highlight w:val="cyan"/>
            <w:lang w:val="en-US" w:eastAsia="zh-CN" w:bidi="ar"/>
            <w:rPrChange w:id="450" w:author="Li" w:date="2025-07-30T19:40:00Z">
              <w:rPr>
                <w:rFonts w:ascii="Calibri" w:eastAsia="SimSun" w:hAnsi="Calibri" w:cs="Calibri"/>
                <w:color w:val="000000"/>
                <w:sz w:val="24"/>
                <w:szCs w:val="24"/>
                <w:lang w:val="en-US" w:eastAsia="zh-CN" w:bidi="ar"/>
              </w:rPr>
            </w:rPrChange>
          </w:rPr>
          <w:t>and other appropriate authorities which as a matter of priority provide Marine Aids to Navigation services</w:t>
        </w:r>
      </w:ins>
      <w:r w:rsidRPr="00C94509">
        <w:rPr>
          <w:rFonts w:ascii="Calibri" w:eastAsia="SimSun" w:hAnsi="Calibri" w:cs="Calibri"/>
          <w:color w:val="000000"/>
          <w:sz w:val="24"/>
          <w:szCs w:val="24"/>
          <w:highlight w:val="cyan"/>
          <w:lang w:val="en-US" w:eastAsia="zh-CN" w:bidi="ar"/>
          <w:rPrChange w:id="451" w:author="Li" w:date="2025-07-30T19:40:00Z">
            <w:rPr>
              <w:rFonts w:ascii="Calibri" w:eastAsia="SimSun" w:hAnsi="Calibri" w:cs="Calibri"/>
              <w:color w:val="000000"/>
              <w:sz w:val="24"/>
              <w:szCs w:val="24"/>
              <w:lang w:val="en-US" w:eastAsia="zh-CN" w:bidi="ar"/>
            </w:rPr>
          </w:rPrChange>
        </w:rPr>
        <w:t>:</w:t>
      </w:r>
      <w:r w:rsidRPr="008626D4">
        <w:rPr>
          <w:rFonts w:ascii="Calibri" w:eastAsia="SimSun" w:hAnsi="Calibri" w:cs="Calibri"/>
          <w:color w:val="000000"/>
          <w:sz w:val="24"/>
          <w:szCs w:val="24"/>
          <w:lang w:val="en-US" w:eastAsia="zh-CN" w:bidi="ar"/>
        </w:rPr>
        <w:t xml:space="preserve"> </w:t>
      </w:r>
    </w:p>
    <w:p w14:paraId="32565D56" w14:textId="77777777" w:rsidR="00453C4C" w:rsidRPr="00201A2E" w:rsidRDefault="005A6489" w:rsidP="00D44446">
      <w:pPr>
        <w:pStyle w:val="ListParagraph"/>
        <w:numPr>
          <w:ilvl w:val="0"/>
          <w:numId w:val="42"/>
        </w:numPr>
        <w:topLinePunct/>
        <w:spacing w:before="120" w:after="120"/>
        <w:ind w:left="777"/>
        <w:contextualSpacing w:val="0"/>
        <w:jc w:val="both"/>
        <w:rPr>
          <w:rFonts w:eastAsiaTheme="minorEastAsia" w:cs="Arial"/>
          <w:sz w:val="24"/>
          <w:szCs w:val="24"/>
          <w:lang w:val="en-US" w:eastAsia="zh-CN" w:bidi="ar"/>
        </w:rPr>
      </w:pPr>
      <w:r w:rsidRPr="00C94509">
        <w:rPr>
          <w:rFonts w:eastAsiaTheme="minorEastAsia" w:cs="Arial"/>
          <w:strike/>
          <w:sz w:val="24"/>
          <w:szCs w:val="24"/>
          <w:lang w:val="en-US" w:eastAsia="zh-CN" w:bidi="ar"/>
          <w:rPrChange w:id="452" w:author="Li" w:date="2025-07-30T19:40:00Z">
            <w:rPr>
              <w:rFonts w:eastAsiaTheme="minorEastAsia" w:cs="Arial"/>
              <w:sz w:val="24"/>
              <w:szCs w:val="24"/>
              <w:lang w:val="en-US" w:eastAsia="zh-CN" w:bidi="ar"/>
            </w:rPr>
          </w:rPrChange>
        </w:rPr>
        <w:t>National as well as Industrial Members and other</w:t>
      </w:r>
      <w:r w:rsidRPr="00201A2E">
        <w:rPr>
          <w:rFonts w:eastAsiaTheme="minorEastAsia" w:cs="Arial"/>
          <w:sz w:val="24"/>
          <w:szCs w:val="24"/>
          <w:lang w:val="en-US" w:eastAsia="zh-CN" w:bidi="ar"/>
        </w:rPr>
        <w:t xml:space="preserve"> </w:t>
      </w:r>
      <w:ins w:id="453" w:author="Li" w:date="2025-07-30T19:41:00Z">
        <w:r w:rsidR="00C94509" w:rsidRPr="00C94509">
          <w:rPr>
            <w:rFonts w:eastAsiaTheme="minorEastAsia" w:cs="Arial"/>
            <w:sz w:val="24"/>
            <w:szCs w:val="24"/>
            <w:highlight w:val="cyan"/>
            <w:lang w:val="en-US" w:eastAsia="zh-CN" w:bidi="ar"/>
            <w:rPrChange w:id="454" w:author="Li" w:date="2025-07-30T19:41:00Z">
              <w:rPr>
                <w:rFonts w:eastAsiaTheme="minorEastAsia" w:cs="Arial"/>
                <w:sz w:val="24"/>
                <w:szCs w:val="24"/>
                <w:lang w:val="en-US" w:eastAsia="zh-CN" w:bidi="ar"/>
              </w:rPr>
            </w:rPrChange>
          </w:rPr>
          <w:t>Should</w:t>
        </w:r>
        <w:r w:rsidR="00C94509">
          <w:rPr>
            <w:rFonts w:eastAsiaTheme="minorEastAsia" w:cs="Arial"/>
            <w:sz w:val="24"/>
            <w:szCs w:val="24"/>
            <w:lang w:val="en-US" w:eastAsia="zh-CN" w:bidi="ar"/>
          </w:rPr>
          <w:t xml:space="preserve"> </w:t>
        </w:r>
      </w:ins>
      <w:r w:rsidRPr="00201A2E">
        <w:rPr>
          <w:rFonts w:eastAsiaTheme="minorEastAsia" w:cs="Arial"/>
          <w:sz w:val="24"/>
          <w:szCs w:val="24"/>
          <w:lang w:val="en-US" w:eastAsia="zh-CN" w:bidi="ar"/>
        </w:rPr>
        <w:t xml:space="preserve">authorities recognize the urgency of the need for harmonization of content, encoding, application and portrayal of ASM to </w:t>
      </w:r>
      <w:r w:rsidRPr="00201A2E">
        <w:rPr>
          <w:rFonts w:eastAsiaTheme="minorEastAsia" w:cs="Arial"/>
          <w:sz w:val="24"/>
          <w:szCs w:val="24"/>
          <w:lang w:val="en-US" w:eastAsia="zh-CN" w:bidi="ar"/>
        </w:rPr>
        <w:lastRenderedPageBreak/>
        <w:t xml:space="preserve">facilitate communications, including data exchange, among ship to ship, ship to shore, shore to ship, shore to shore and other users, through digital communication </w:t>
      </w:r>
      <w:proofErr w:type="gramStart"/>
      <w:r w:rsidRPr="00201A2E">
        <w:rPr>
          <w:rFonts w:eastAsiaTheme="minorEastAsia" w:cs="Arial"/>
          <w:sz w:val="24"/>
          <w:szCs w:val="24"/>
          <w:lang w:val="en-US" w:eastAsia="zh-CN" w:bidi="ar"/>
        </w:rPr>
        <w:t>links;</w:t>
      </w:r>
      <w:proofErr w:type="gramEnd"/>
      <w:r w:rsidRPr="00201A2E">
        <w:rPr>
          <w:rFonts w:eastAsiaTheme="minorEastAsia" w:cs="Arial"/>
          <w:sz w:val="24"/>
          <w:szCs w:val="24"/>
          <w:lang w:val="en-US" w:eastAsia="zh-CN" w:bidi="ar"/>
        </w:rPr>
        <w:t xml:space="preserve"> </w:t>
      </w:r>
    </w:p>
    <w:p w14:paraId="36478BA0" w14:textId="77777777" w:rsidR="00453C4C" w:rsidRPr="00201A2E" w:rsidRDefault="005A6489" w:rsidP="00D44446">
      <w:pPr>
        <w:pStyle w:val="ListParagraph"/>
        <w:numPr>
          <w:ilvl w:val="0"/>
          <w:numId w:val="42"/>
        </w:numPr>
        <w:topLinePunct/>
        <w:spacing w:before="120" w:after="120"/>
        <w:ind w:left="777"/>
        <w:contextualSpacing w:val="0"/>
        <w:jc w:val="both"/>
        <w:rPr>
          <w:rFonts w:eastAsiaTheme="minorEastAsia" w:cs="Arial"/>
          <w:sz w:val="24"/>
          <w:szCs w:val="24"/>
          <w:lang w:val="en-US" w:eastAsia="zh-CN" w:bidi="ar"/>
        </w:rPr>
      </w:pPr>
      <w:r w:rsidRPr="00C94509">
        <w:rPr>
          <w:rFonts w:eastAsiaTheme="minorEastAsia" w:cs="Arial"/>
          <w:strike/>
          <w:sz w:val="24"/>
          <w:szCs w:val="24"/>
          <w:lang w:val="en-US" w:eastAsia="zh-CN" w:bidi="ar"/>
          <w:rPrChange w:id="455" w:author="Li" w:date="2025-07-30T19:41:00Z">
            <w:rPr>
              <w:rFonts w:eastAsiaTheme="minorEastAsia" w:cs="Arial"/>
              <w:sz w:val="24"/>
              <w:szCs w:val="24"/>
              <w:lang w:val="en-US" w:eastAsia="zh-CN" w:bidi="ar"/>
            </w:rPr>
          </w:rPrChange>
        </w:rPr>
        <w:t>Members as a matter of priority</w:t>
      </w:r>
      <w:r w:rsidRPr="00201A2E">
        <w:rPr>
          <w:rFonts w:eastAsiaTheme="minorEastAsia" w:cs="Arial"/>
          <w:sz w:val="24"/>
          <w:szCs w:val="24"/>
          <w:lang w:val="en-US" w:eastAsia="zh-CN" w:bidi="ar"/>
        </w:rPr>
        <w:t xml:space="preserve"> </w:t>
      </w:r>
      <w:ins w:id="456" w:author="Li" w:date="2025-07-30T19:41:00Z">
        <w:r w:rsidR="00C94509" w:rsidRPr="00C94509">
          <w:rPr>
            <w:rFonts w:eastAsiaTheme="minorEastAsia" w:cs="Arial"/>
            <w:sz w:val="24"/>
            <w:szCs w:val="24"/>
            <w:highlight w:val="cyan"/>
            <w:lang w:val="en-US" w:eastAsia="zh-CN" w:bidi="ar"/>
            <w:rPrChange w:id="457" w:author="Li" w:date="2025-07-30T19:42:00Z">
              <w:rPr>
                <w:rFonts w:eastAsiaTheme="minorEastAsia" w:cs="Arial"/>
                <w:sz w:val="24"/>
                <w:szCs w:val="24"/>
                <w:lang w:val="en-US" w:eastAsia="zh-CN" w:bidi="ar"/>
              </w:rPr>
            </w:rPrChange>
          </w:rPr>
          <w:t>S</w:t>
        </w:r>
      </w:ins>
      <w:ins w:id="458" w:author="Li" w:date="2025-07-30T19:42:00Z">
        <w:r w:rsidR="00C94509" w:rsidRPr="00C94509">
          <w:rPr>
            <w:rFonts w:eastAsiaTheme="minorEastAsia" w:cs="Arial"/>
            <w:sz w:val="24"/>
            <w:szCs w:val="24"/>
            <w:highlight w:val="cyan"/>
            <w:lang w:val="en-US" w:eastAsia="zh-CN" w:bidi="ar"/>
            <w:rPrChange w:id="459" w:author="Li" w:date="2025-07-30T19:42:00Z">
              <w:rPr>
                <w:rFonts w:eastAsiaTheme="minorEastAsia" w:cs="Arial"/>
                <w:sz w:val="24"/>
                <w:szCs w:val="24"/>
                <w:lang w:val="en-US" w:eastAsia="zh-CN" w:bidi="ar"/>
              </w:rPr>
            </w:rPrChange>
          </w:rPr>
          <w:t>hould</w:t>
        </w:r>
      </w:ins>
      <w:ins w:id="460" w:author="Li" w:date="2025-07-30T19:41:00Z">
        <w:r w:rsidR="00C94509">
          <w:rPr>
            <w:rFonts w:eastAsiaTheme="minorEastAsia" w:cs="Arial"/>
            <w:sz w:val="24"/>
            <w:szCs w:val="24"/>
            <w:lang w:val="en-US" w:eastAsia="zh-CN" w:bidi="ar"/>
          </w:rPr>
          <w:t xml:space="preserve"> </w:t>
        </w:r>
      </w:ins>
      <w:r w:rsidRPr="00201A2E">
        <w:rPr>
          <w:rFonts w:eastAsiaTheme="minorEastAsia" w:cs="Arial"/>
          <w:sz w:val="24"/>
          <w:szCs w:val="24"/>
          <w:lang w:val="en-US" w:eastAsia="zh-CN" w:bidi="ar"/>
        </w:rPr>
        <w:t xml:space="preserve">support the efforts of IALA to collect the definitions, applications and portrayal guidance on these, and submit their information to the online IALA collection, </w:t>
      </w:r>
      <w:proofErr w:type="gramStart"/>
      <w:r w:rsidRPr="00201A2E">
        <w:rPr>
          <w:rFonts w:eastAsiaTheme="minorEastAsia" w:cs="Arial"/>
          <w:sz w:val="24"/>
          <w:szCs w:val="24"/>
          <w:lang w:val="en-US" w:eastAsia="zh-CN" w:bidi="ar"/>
        </w:rPr>
        <w:t>taking into account</w:t>
      </w:r>
      <w:proofErr w:type="gramEnd"/>
      <w:r w:rsidRPr="00201A2E">
        <w:rPr>
          <w:rFonts w:eastAsiaTheme="minorEastAsia" w:cs="Arial"/>
          <w:sz w:val="24"/>
          <w:szCs w:val="24"/>
          <w:lang w:val="en-US" w:eastAsia="zh-CN" w:bidi="ar"/>
        </w:rPr>
        <w:t xml:space="preserve"> the rapid development in the use of Regional ASM for various </w:t>
      </w:r>
      <w:proofErr w:type="gramStart"/>
      <w:r w:rsidRPr="00201A2E">
        <w:rPr>
          <w:rFonts w:eastAsiaTheme="minorEastAsia" w:cs="Arial"/>
          <w:sz w:val="24"/>
          <w:szCs w:val="24"/>
          <w:lang w:val="en-US" w:eastAsia="zh-CN" w:bidi="ar"/>
        </w:rPr>
        <w:t>purposes;</w:t>
      </w:r>
      <w:proofErr w:type="gramEnd"/>
      <w:r w:rsidRPr="00201A2E">
        <w:rPr>
          <w:rFonts w:eastAsiaTheme="minorEastAsia" w:cs="Arial"/>
          <w:sz w:val="24"/>
          <w:szCs w:val="24"/>
          <w:lang w:val="en-US" w:eastAsia="zh-CN" w:bidi="ar"/>
        </w:rPr>
        <w:t xml:space="preserve"> </w:t>
      </w:r>
    </w:p>
    <w:p w14:paraId="71C45BBA" w14:textId="77777777" w:rsidR="00453C4C" w:rsidRPr="00201A2E" w:rsidRDefault="005A6489" w:rsidP="00D44446">
      <w:pPr>
        <w:pStyle w:val="ListParagraph"/>
        <w:numPr>
          <w:ilvl w:val="0"/>
          <w:numId w:val="42"/>
        </w:numPr>
        <w:topLinePunct/>
        <w:spacing w:before="120" w:after="120"/>
        <w:ind w:left="777"/>
        <w:contextualSpacing w:val="0"/>
        <w:jc w:val="both"/>
        <w:rPr>
          <w:rFonts w:eastAsiaTheme="minorEastAsia" w:cs="Arial"/>
          <w:sz w:val="24"/>
          <w:szCs w:val="24"/>
          <w:lang w:val="en-US" w:eastAsia="zh-CN" w:bidi="ar"/>
        </w:rPr>
      </w:pPr>
      <w:r w:rsidRPr="00C94509">
        <w:rPr>
          <w:rFonts w:eastAsiaTheme="minorEastAsia" w:cs="Arial"/>
          <w:strike/>
          <w:sz w:val="24"/>
          <w:szCs w:val="24"/>
          <w:lang w:val="en-US" w:eastAsia="zh-CN" w:bidi="ar"/>
          <w:rPrChange w:id="461" w:author="Li" w:date="2025-07-30T19:43:00Z">
            <w:rPr>
              <w:rFonts w:eastAsiaTheme="minorEastAsia" w:cs="Arial"/>
              <w:sz w:val="24"/>
              <w:szCs w:val="24"/>
              <w:lang w:val="en-US" w:eastAsia="zh-CN" w:bidi="ar"/>
            </w:rPr>
          </w:rPrChange>
        </w:rPr>
        <w:t>National Members as a matter of priority</w:t>
      </w:r>
      <w:r w:rsidRPr="00201A2E">
        <w:rPr>
          <w:rFonts w:eastAsiaTheme="minorEastAsia" w:cs="Arial"/>
          <w:sz w:val="24"/>
          <w:szCs w:val="24"/>
          <w:lang w:val="en-US" w:eastAsia="zh-CN" w:bidi="ar"/>
        </w:rPr>
        <w:t xml:space="preserve"> </w:t>
      </w:r>
      <w:ins w:id="462" w:author="Li" w:date="2025-07-30T19:43:00Z">
        <w:r w:rsidR="00C94509" w:rsidRPr="00C94509">
          <w:rPr>
            <w:rFonts w:eastAsiaTheme="minorEastAsia" w:cs="Arial"/>
            <w:sz w:val="24"/>
            <w:szCs w:val="24"/>
            <w:highlight w:val="cyan"/>
            <w:lang w:val="en-US" w:eastAsia="zh-CN" w:bidi="ar"/>
            <w:rPrChange w:id="463" w:author="Li" w:date="2025-07-30T19:43:00Z">
              <w:rPr>
                <w:rFonts w:eastAsiaTheme="minorEastAsia" w:cs="Arial"/>
                <w:sz w:val="24"/>
                <w:szCs w:val="24"/>
                <w:lang w:val="en-US" w:eastAsia="zh-CN" w:bidi="ar"/>
              </w:rPr>
            </w:rPrChange>
          </w:rPr>
          <w:t>Should</w:t>
        </w:r>
        <w:r w:rsidR="00C94509">
          <w:rPr>
            <w:rFonts w:eastAsiaTheme="minorEastAsia" w:cs="Arial"/>
            <w:sz w:val="24"/>
            <w:szCs w:val="24"/>
            <w:lang w:val="en-US" w:eastAsia="zh-CN" w:bidi="ar"/>
          </w:rPr>
          <w:t xml:space="preserve"> </w:t>
        </w:r>
      </w:ins>
      <w:r w:rsidRPr="00201A2E">
        <w:rPr>
          <w:rFonts w:eastAsiaTheme="minorEastAsia" w:cs="Arial"/>
          <w:sz w:val="24"/>
          <w:szCs w:val="24"/>
          <w:lang w:val="en-US" w:eastAsia="zh-CN" w:bidi="ar"/>
        </w:rPr>
        <w:t xml:space="preserve">take the steps necessary to ensure that a National Competent Authority is assigned the responsibility for managing the use of Regional ASM, as well as monitoring and managing the use of the AIS VHF Datalink, to ensure its safe function for safety of </w:t>
      </w:r>
      <w:proofErr w:type="gramStart"/>
      <w:r w:rsidRPr="00201A2E">
        <w:rPr>
          <w:rFonts w:eastAsiaTheme="minorEastAsia" w:cs="Arial"/>
          <w:sz w:val="24"/>
          <w:szCs w:val="24"/>
          <w:lang w:val="en-US" w:eastAsia="zh-CN" w:bidi="ar"/>
        </w:rPr>
        <w:t>navigation;</w:t>
      </w:r>
      <w:proofErr w:type="gramEnd"/>
      <w:r w:rsidRPr="00201A2E">
        <w:rPr>
          <w:rFonts w:eastAsiaTheme="minorEastAsia" w:cs="Arial"/>
          <w:sz w:val="24"/>
          <w:szCs w:val="24"/>
          <w:lang w:val="en-US" w:eastAsia="zh-CN" w:bidi="ar"/>
        </w:rPr>
        <w:t xml:space="preserve"> </w:t>
      </w:r>
    </w:p>
    <w:p w14:paraId="14FFF046" w14:textId="77777777" w:rsidR="00453C4C" w:rsidRPr="00201A2E" w:rsidRDefault="005A6489" w:rsidP="00D44446">
      <w:pPr>
        <w:pStyle w:val="ListParagraph"/>
        <w:numPr>
          <w:ilvl w:val="0"/>
          <w:numId w:val="42"/>
        </w:numPr>
        <w:topLinePunct/>
        <w:spacing w:before="120" w:after="120"/>
        <w:ind w:left="777"/>
        <w:contextualSpacing w:val="0"/>
        <w:jc w:val="both"/>
        <w:rPr>
          <w:rFonts w:eastAsiaTheme="minorEastAsia" w:cs="Arial"/>
          <w:sz w:val="24"/>
          <w:szCs w:val="24"/>
          <w:lang w:val="en-US" w:eastAsia="zh-CN" w:bidi="ar"/>
        </w:rPr>
      </w:pPr>
      <w:r w:rsidRPr="00C94509">
        <w:rPr>
          <w:rFonts w:eastAsiaTheme="minorEastAsia" w:cs="Arial"/>
          <w:strike/>
          <w:sz w:val="24"/>
          <w:szCs w:val="24"/>
          <w:lang w:val="en-US" w:eastAsia="zh-CN" w:bidi="ar"/>
          <w:rPrChange w:id="464" w:author="Li" w:date="2025-07-30T19:44:00Z">
            <w:rPr>
              <w:rFonts w:eastAsiaTheme="minorEastAsia" w:cs="Arial"/>
              <w:sz w:val="24"/>
              <w:szCs w:val="24"/>
              <w:lang w:val="en-US" w:eastAsia="zh-CN" w:bidi="ar"/>
            </w:rPr>
          </w:rPrChange>
        </w:rPr>
        <w:t xml:space="preserve">Members </w:t>
      </w:r>
      <w:ins w:id="465" w:author="Li" w:date="2025-07-30T19:44:00Z">
        <w:r w:rsidR="00C94509" w:rsidRPr="00C94509">
          <w:rPr>
            <w:rFonts w:eastAsiaTheme="minorEastAsia" w:cs="Arial"/>
            <w:sz w:val="24"/>
            <w:szCs w:val="24"/>
            <w:highlight w:val="cyan"/>
            <w:lang w:val="en-US" w:eastAsia="zh-CN" w:bidi="ar"/>
            <w:rPrChange w:id="466" w:author="Li" w:date="2025-07-30T19:44:00Z">
              <w:rPr>
                <w:rFonts w:eastAsiaTheme="minorEastAsia" w:cs="Arial"/>
                <w:sz w:val="24"/>
                <w:szCs w:val="24"/>
                <w:lang w:val="en-US" w:eastAsia="zh-CN" w:bidi="ar"/>
              </w:rPr>
            </w:rPrChange>
          </w:rPr>
          <w:t>Should</w:t>
        </w:r>
        <w:r w:rsidR="00C94509">
          <w:rPr>
            <w:rFonts w:eastAsiaTheme="minorEastAsia" w:cs="Arial"/>
            <w:sz w:val="24"/>
            <w:szCs w:val="24"/>
            <w:lang w:val="en-US" w:eastAsia="zh-CN" w:bidi="ar"/>
          </w:rPr>
          <w:t xml:space="preserve"> </w:t>
        </w:r>
      </w:ins>
      <w:r w:rsidRPr="00201A2E">
        <w:rPr>
          <w:rFonts w:eastAsiaTheme="minorEastAsia" w:cs="Arial"/>
          <w:sz w:val="24"/>
          <w:szCs w:val="24"/>
          <w:lang w:val="en-US" w:eastAsia="zh-CN" w:bidi="ar"/>
        </w:rPr>
        <w:t xml:space="preserve">make use of the IALA ASM collection by </w:t>
      </w:r>
      <w:proofErr w:type="gramStart"/>
      <w:r w:rsidRPr="00201A2E">
        <w:rPr>
          <w:rFonts w:eastAsiaTheme="minorEastAsia" w:cs="Arial"/>
          <w:sz w:val="24"/>
          <w:szCs w:val="24"/>
          <w:lang w:val="en-US" w:eastAsia="zh-CN" w:bidi="ar"/>
        </w:rPr>
        <w:t>taking into account</w:t>
      </w:r>
      <w:proofErr w:type="gramEnd"/>
      <w:r w:rsidRPr="00201A2E">
        <w:rPr>
          <w:rFonts w:eastAsiaTheme="minorEastAsia" w:cs="Arial"/>
          <w:sz w:val="24"/>
          <w:szCs w:val="24"/>
          <w:lang w:val="en-US" w:eastAsia="zh-CN" w:bidi="ar"/>
        </w:rPr>
        <w:t xml:space="preserve"> other updated definitions of ASM and related guidance, before developing new or implementing the use of existing Regional </w:t>
      </w:r>
      <w:proofErr w:type="gramStart"/>
      <w:r w:rsidRPr="00201A2E">
        <w:rPr>
          <w:rFonts w:eastAsiaTheme="minorEastAsia" w:cs="Arial"/>
          <w:sz w:val="24"/>
          <w:szCs w:val="24"/>
          <w:lang w:val="en-US" w:eastAsia="zh-CN" w:bidi="ar"/>
        </w:rPr>
        <w:t>ASM;</w:t>
      </w:r>
      <w:proofErr w:type="gramEnd"/>
      <w:r w:rsidRPr="00201A2E">
        <w:rPr>
          <w:rFonts w:eastAsiaTheme="minorEastAsia" w:cs="Arial"/>
          <w:sz w:val="24"/>
          <w:szCs w:val="24"/>
          <w:lang w:val="en-US" w:eastAsia="zh-CN" w:bidi="ar"/>
        </w:rPr>
        <w:t xml:space="preserve"> </w:t>
      </w:r>
    </w:p>
    <w:p w14:paraId="39B17117" w14:textId="357F2B31" w:rsidR="00453C4C" w:rsidRPr="00201A2E" w:rsidRDefault="005A6489" w:rsidP="00D44446">
      <w:pPr>
        <w:pStyle w:val="ListParagraph"/>
        <w:numPr>
          <w:ilvl w:val="0"/>
          <w:numId w:val="42"/>
        </w:numPr>
        <w:topLinePunct/>
        <w:spacing w:before="120" w:after="120"/>
        <w:ind w:left="777"/>
        <w:contextualSpacing w:val="0"/>
        <w:jc w:val="both"/>
        <w:rPr>
          <w:rFonts w:eastAsiaTheme="minorEastAsia" w:cs="Arial"/>
          <w:sz w:val="24"/>
          <w:szCs w:val="24"/>
          <w:lang w:val="en-US" w:eastAsia="zh-CN" w:bidi="ar"/>
        </w:rPr>
      </w:pPr>
      <w:r w:rsidRPr="00C94509">
        <w:rPr>
          <w:rFonts w:eastAsiaTheme="minorEastAsia" w:cs="Arial"/>
          <w:strike/>
          <w:sz w:val="24"/>
          <w:szCs w:val="24"/>
          <w:lang w:val="en-US" w:eastAsia="zh-CN" w:bidi="ar"/>
          <w:rPrChange w:id="467" w:author="Li" w:date="2025-07-30T19:44:00Z">
            <w:rPr>
              <w:rFonts w:eastAsiaTheme="minorEastAsia" w:cs="Arial"/>
              <w:sz w:val="24"/>
              <w:szCs w:val="24"/>
              <w:lang w:val="en-US" w:eastAsia="zh-CN" w:bidi="ar"/>
            </w:rPr>
          </w:rPrChange>
        </w:rPr>
        <w:t>Member</w:t>
      </w:r>
      <w:r w:rsidRPr="00C94509">
        <w:rPr>
          <w:rFonts w:eastAsiaTheme="minorEastAsia" w:cs="Arial"/>
          <w:strike/>
          <w:sz w:val="24"/>
          <w:szCs w:val="24"/>
          <w:lang w:val="en-US" w:eastAsia="zh-CN" w:bidi="ar"/>
          <w:rPrChange w:id="468" w:author="Li" w:date="2025-07-30T19:46:00Z">
            <w:rPr>
              <w:rFonts w:eastAsiaTheme="minorEastAsia" w:cs="Arial"/>
              <w:sz w:val="24"/>
              <w:szCs w:val="24"/>
              <w:lang w:val="en-US" w:eastAsia="zh-CN" w:bidi="ar"/>
            </w:rPr>
          </w:rPrChange>
        </w:rPr>
        <w:t xml:space="preserve">s </w:t>
      </w:r>
      <w:ins w:id="469" w:author="Li" w:date="2025-07-30T19:44:00Z">
        <w:r w:rsidR="00C94509" w:rsidRPr="00C94509">
          <w:rPr>
            <w:rFonts w:eastAsiaTheme="minorEastAsia" w:cs="Arial"/>
            <w:sz w:val="24"/>
            <w:szCs w:val="24"/>
            <w:highlight w:val="cyan"/>
            <w:lang w:val="en-US" w:eastAsia="zh-CN" w:bidi="ar"/>
            <w:rPrChange w:id="470" w:author="Li" w:date="2025-07-30T19:44:00Z">
              <w:rPr>
                <w:rFonts w:eastAsiaTheme="minorEastAsia" w:cs="Arial"/>
                <w:sz w:val="24"/>
                <w:szCs w:val="24"/>
                <w:lang w:val="en-US" w:eastAsia="zh-CN" w:bidi="ar"/>
              </w:rPr>
            </w:rPrChange>
          </w:rPr>
          <w:t>Should</w:t>
        </w:r>
        <w:r w:rsidR="00C94509">
          <w:rPr>
            <w:rFonts w:eastAsiaTheme="minorEastAsia" w:cs="Arial"/>
            <w:sz w:val="24"/>
            <w:szCs w:val="24"/>
            <w:lang w:val="en-US" w:eastAsia="zh-CN" w:bidi="ar"/>
          </w:rPr>
          <w:t xml:space="preserve"> </w:t>
        </w:r>
      </w:ins>
      <w:r w:rsidRPr="00201A2E">
        <w:rPr>
          <w:rFonts w:eastAsiaTheme="minorEastAsia" w:cs="Arial"/>
          <w:sz w:val="24"/>
          <w:szCs w:val="24"/>
          <w:lang w:val="en-US" w:eastAsia="zh-CN" w:bidi="ar"/>
        </w:rPr>
        <w:t xml:space="preserve">contribute to the efforts of the IALA </w:t>
      </w:r>
      <w:r w:rsidRPr="004D2571">
        <w:rPr>
          <w:rFonts w:eastAsiaTheme="minorEastAsia" w:cs="Arial"/>
          <w:strike/>
          <w:sz w:val="24"/>
          <w:szCs w:val="24"/>
          <w:lang w:val="en-US" w:eastAsia="zh-CN" w:bidi="ar"/>
          <w:rPrChange w:id="471" w:author="Li" w:date="2025-08-05T09:17:00Z">
            <w:rPr>
              <w:rFonts w:eastAsiaTheme="minorEastAsia" w:cs="Arial"/>
              <w:sz w:val="24"/>
              <w:szCs w:val="24"/>
              <w:lang w:val="en-US" w:eastAsia="zh-CN" w:bidi="ar"/>
            </w:rPr>
          </w:rPrChange>
        </w:rPr>
        <w:t>e-Navigation</w:t>
      </w:r>
      <w:r w:rsidRPr="00201A2E">
        <w:rPr>
          <w:rFonts w:eastAsiaTheme="minorEastAsia" w:cs="Arial"/>
          <w:sz w:val="24"/>
          <w:szCs w:val="24"/>
          <w:lang w:val="en-US" w:eastAsia="zh-CN" w:bidi="ar"/>
        </w:rPr>
        <w:t xml:space="preserve"> </w:t>
      </w:r>
      <w:ins w:id="472" w:author="Li" w:date="2025-08-05T09:18:00Z">
        <w:r w:rsidR="004D2571">
          <w:rPr>
            <w:rFonts w:eastAsia="Times New Roman" w:cs="Arial"/>
            <w:bCs/>
            <w:sz w:val="24"/>
            <w:szCs w:val="24"/>
            <w:highlight w:val="cyan"/>
          </w:rPr>
          <w:t>Digital Technologies</w:t>
        </w:r>
        <w:r w:rsidR="004D2571" w:rsidRPr="00201A2E">
          <w:rPr>
            <w:rFonts w:eastAsiaTheme="minorEastAsia" w:cs="Arial"/>
            <w:sz w:val="24"/>
            <w:szCs w:val="24"/>
            <w:lang w:val="en-US" w:eastAsia="zh-CN" w:bidi="ar"/>
          </w:rPr>
          <w:t xml:space="preserve"> </w:t>
        </w:r>
      </w:ins>
      <w:r w:rsidR="004D2571">
        <w:rPr>
          <w:rFonts w:eastAsiaTheme="minorEastAsia" w:cs="Arial"/>
          <w:sz w:val="24"/>
          <w:szCs w:val="24"/>
          <w:lang w:val="en-US" w:eastAsia="zh-CN" w:bidi="ar"/>
        </w:rPr>
        <w:t>C</w:t>
      </w:r>
      <w:r w:rsidRPr="00201A2E">
        <w:rPr>
          <w:rFonts w:eastAsiaTheme="minorEastAsia" w:cs="Arial"/>
          <w:sz w:val="24"/>
          <w:szCs w:val="24"/>
          <w:lang w:val="en-US" w:eastAsia="zh-CN" w:bidi="ar"/>
        </w:rPr>
        <w:t xml:space="preserve">ommittee to further develop guidelines for the harmonized implementation of ASM for use via AIS or other means of digital </w:t>
      </w:r>
      <w:proofErr w:type="gramStart"/>
      <w:r w:rsidR="004D2571">
        <w:rPr>
          <w:rFonts w:ascii="SimSun" w:eastAsia="SimSun" w:hAnsi="SimSun" w:cs="Arial" w:hint="eastAsia"/>
          <w:sz w:val="24"/>
          <w:szCs w:val="24"/>
          <w:lang w:val="en-US" w:eastAsia="zh-CN" w:bidi="ar"/>
        </w:rPr>
        <w:t>c</w:t>
      </w:r>
      <w:r w:rsidR="004F4AC6" w:rsidRPr="00201A2E">
        <w:rPr>
          <w:rFonts w:eastAsiaTheme="minorEastAsia" w:cs="Arial"/>
          <w:sz w:val="24"/>
          <w:szCs w:val="24"/>
          <w:lang w:val="en-US" w:eastAsia="zh-CN" w:bidi="ar"/>
        </w:rPr>
        <w:t>ommunication</w:t>
      </w:r>
      <w:r w:rsidRPr="00201A2E">
        <w:rPr>
          <w:rFonts w:eastAsiaTheme="minorEastAsia" w:cs="Arial"/>
          <w:sz w:val="24"/>
          <w:szCs w:val="24"/>
          <w:lang w:val="en-US" w:eastAsia="zh-CN" w:bidi="ar"/>
        </w:rPr>
        <w:t>;</w:t>
      </w:r>
      <w:proofErr w:type="gramEnd"/>
      <w:r w:rsidRPr="00201A2E">
        <w:rPr>
          <w:rFonts w:eastAsiaTheme="minorEastAsia" w:cs="Arial"/>
          <w:sz w:val="24"/>
          <w:szCs w:val="24"/>
          <w:lang w:val="en-US" w:eastAsia="zh-CN" w:bidi="ar"/>
        </w:rPr>
        <w:t xml:space="preserve"> </w:t>
      </w:r>
    </w:p>
    <w:p w14:paraId="674C5A04" w14:textId="77777777" w:rsidR="00C94509" w:rsidRPr="00C94509" w:rsidRDefault="005A6489" w:rsidP="00D44446">
      <w:pPr>
        <w:pStyle w:val="ListParagraph"/>
        <w:numPr>
          <w:ilvl w:val="0"/>
          <w:numId w:val="42"/>
        </w:numPr>
        <w:topLinePunct/>
        <w:spacing w:before="120" w:after="120"/>
        <w:ind w:left="777"/>
        <w:contextualSpacing w:val="0"/>
        <w:jc w:val="both"/>
        <w:rPr>
          <w:ins w:id="473" w:author="Li" w:date="2025-07-30T19:47:00Z"/>
          <w:rFonts w:eastAsiaTheme="minorEastAsia" w:cs="Arial"/>
          <w:sz w:val="22"/>
          <w:lang w:val="en-US" w:eastAsia="zh-CN" w:bidi="ar"/>
          <w:rPrChange w:id="474" w:author="Li" w:date="2025-07-30T19:47:00Z">
            <w:rPr>
              <w:ins w:id="475" w:author="Li" w:date="2025-07-30T19:47:00Z"/>
              <w:rFonts w:eastAsia="SimSun" w:cs="Arial"/>
              <w:sz w:val="22"/>
              <w:lang w:val="en-US" w:eastAsia="zh-CN" w:bidi="ar"/>
            </w:rPr>
          </w:rPrChange>
        </w:rPr>
      </w:pPr>
      <w:r w:rsidRPr="00C94509">
        <w:rPr>
          <w:rFonts w:eastAsiaTheme="minorEastAsia" w:cs="Arial"/>
          <w:strike/>
          <w:sz w:val="24"/>
          <w:szCs w:val="24"/>
          <w:lang w:val="en-US" w:eastAsia="zh-CN" w:bidi="ar"/>
          <w:rPrChange w:id="476" w:author="Li" w:date="2025-07-30T19:45:00Z">
            <w:rPr>
              <w:rFonts w:eastAsiaTheme="minorEastAsia" w:cs="Arial"/>
              <w:sz w:val="24"/>
              <w:szCs w:val="24"/>
              <w:lang w:val="en-US" w:eastAsia="zh-CN" w:bidi="ar"/>
            </w:rPr>
          </w:rPrChange>
        </w:rPr>
        <w:t xml:space="preserve">Members </w:t>
      </w:r>
      <w:ins w:id="477" w:author="Li" w:date="2025-07-30T19:45:00Z">
        <w:r w:rsidR="00C94509" w:rsidRPr="00C94509">
          <w:rPr>
            <w:rFonts w:eastAsiaTheme="minorEastAsia" w:cs="Arial"/>
            <w:sz w:val="24"/>
            <w:szCs w:val="24"/>
            <w:highlight w:val="cyan"/>
            <w:lang w:val="en-US" w:eastAsia="zh-CN" w:bidi="ar"/>
            <w:rPrChange w:id="478" w:author="Li" w:date="2025-07-30T19:45:00Z">
              <w:rPr>
                <w:rFonts w:eastAsiaTheme="minorEastAsia" w:cs="Arial"/>
                <w:sz w:val="24"/>
                <w:szCs w:val="24"/>
                <w:lang w:val="en-US" w:eastAsia="zh-CN" w:bidi="ar"/>
              </w:rPr>
            </w:rPrChange>
          </w:rPr>
          <w:t>Should</w:t>
        </w:r>
        <w:r w:rsidR="00C94509">
          <w:rPr>
            <w:rFonts w:eastAsiaTheme="minorEastAsia" w:cs="Arial"/>
            <w:sz w:val="24"/>
            <w:szCs w:val="24"/>
            <w:lang w:val="en-US" w:eastAsia="zh-CN" w:bidi="ar"/>
          </w:rPr>
          <w:t xml:space="preserve"> </w:t>
        </w:r>
      </w:ins>
      <w:r w:rsidRPr="00201A2E">
        <w:rPr>
          <w:rFonts w:eastAsiaTheme="minorEastAsia" w:cs="Arial"/>
          <w:sz w:val="24"/>
          <w:szCs w:val="24"/>
          <w:lang w:val="en-US" w:eastAsia="zh-CN" w:bidi="ar"/>
        </w:rPr>
        <w:t>ensure that other relevant parties engaged in the use of ASM to contribute to the IALA ASM collection through their National IALA Member.</w:t>
      </w:r>
    </w:p>
    <w:p w14:paraId="77264369" w14:textId="77777777" w:rsidR="00C94509" w:rsidRPr="00D44446" w:rsidRDefault="00C94509" w:rsidP="00C94509">
      <w:pPr>
        <w:pStyle w:val="ListParagraph"/>
        <w:numPr>
          <w:ilvl w:val="0"/>
          <w:numId w:val="42"/>
        </w:numPr>
        <w:topLinePunct/>
        <w:spacing w:before="120" w:after="120"/>
        <w:ind w:left="777"/>
        <w:contextualSpacing w:val="0"/>
        <w:jc w:val="both"/>
        <w:rPr>
          <w:ins w:id="479" w:author="Li" w:date="2025-07-30T19:48:00Z"/>
          <w:rFonts w:eastAsiaTheme="minorEastAsia" w:cs="Arial"/>
          <w:sz w:val="24"/>
          <w:szCs w:val="24"/>
          <w:lang w:val="en-US" w:eastAsia="zh-CN" w:bidi="ar"/>
          <w:rPrChange w:id="480" w:author="Li" w:date="2025-07-30T20:20:00Z">
            <w:rPr>
              <w:ins w:id="481" w:author="Li" w:date="2025-07-30T19:48:00Z"/>
              <w:rFonts w:eastAsia="Times New Roman" w:cs="Arial"/>
              <w:bCs/>
              <w:sz w:val="24"/>
              <w:szCs w:val="24"/>
            </w:rPr>
          </w:rPrChange>
        </w:rPr>
      </w:pPr>
      <w:ins w:id="482" w:author="Li" w:date="2025-07-30T19:47:00Z">
        <w:r w:rsidRPr="00D44446">
          <w:rPr>
            <w:rFonts w:eastAsia="Times New Roman" w:cs="Arial"/>
            <w:bCs/>
            <w:sz w:val="24"/>
            <w:szCs w:val="24"/>
            <w:highlight w:val="cyan"/>
          </w:rPr>
          <w:t>Should fully utilize the capacity and functionality of VDES</w:t>
        </w:r>
      </w:ins>
      <w:ins w:id="483" w:author="Li" w:date="2025-07-30T19:48:00Z">
        <w:r w:rsidRPr="00D44446">
          <w:rPr>
            <w:rFonts w:eastAsia="Times New Roman" w:cs="Arial"/>
            <w:bCs/>
            <w:sz w:val="24"/>
            <w:szCs w:val="24"/>
            <w:highlight w:val="cyan"/>
            <w:rPrChange w:id="484" w:author="Li" w:date="2025-07-30T20:20:00Z">
              <w:rPr>
                <w:rFonts w:eastAsia="Times New Roman" w:cs="Arial"/>
                <w:bCs/>
                <w:sz w:val="24"/>
                <w:szCs w:val="24"/>
              </w:rPr>
            </w:rPrChange>
          </w:rPr>
          <w:t>:</w:t>
        </w:r>
      </w:ins>
    </w:p>
    <w:p w14:paraId="11F50BEF" w14:textId="77777777" w:rsidR="00C94509" w:rsidRPr="00D44446" w:rsidRDefault="00C94509">
      <w:pPr>
        <w:numPr>
          <w:ilvl w:val="1"/>
          <w:numId w:val="36"/>
        </w:numPr>
        <w:topLinePunct/>
        <w:spacing w:before="120" w:after="120"/>
        <w:ind w:left="1826"/>
        <w:jc w:val="both"/>
        <w:rPr>
          <w:ins w:id="485" w:author="Li" w:date="2025-07-30T19:48:00Z"/>
          <w:rFonts w:eastAsia="Times New Roman" w:cs="Arial"/>
          <w:sz w:val="24"/>
          <w:szCs w:val="24"/>
          <w:highlight w:val="cyan"/>
          <w:rPrChange w:id="486" w:author="Li" w:date="2025-07-30T20:20:00Z">
            <w:rPr>
              <w:ins w:id="487" w:author="Li" w:date="2025-07-30T19:48:00Z"/>
              <w:rFonts w:eastAsia="Times New Roman" w:cs="Arial"/>
              <w:bCs/>
              <w:sz w:val="24"/>
              <w:szCs w:val="24"/>
            </w:rPr>
          </w:rPrChange>
        </w:rPr>
        <w:pPrChange w:id="488" w:author="Li" w:date="2025-07-30T20:18:00Z">
          <w:pPr>
            <w:pStyle w:val="ListParagraph"/>
            <w:topLinePunct/>
            <w:spacing w:before="120" w:after="120"/>
            <w:ind w:left="777"/>
            <w:contextualSpacing w:val="0"/>
            <w:jc w:val="both"/>
          </w:pPr>
        </w:pPrChange>
      </w:pPr>
      <w:ins w:id="489" w:author="Li" w:date="2025-07-30T19:48:00Z">
        <w:r w:rsidRPr="00D44446">
          <w:rPr>
            <w:rFonts w:eastAsia="Times New Roman" w:cs="Arial"/>
            <w:sz w:val="24"/>
            <w:szCs w:val="24"/>
            <w:highlight w:val="cyan"/>
            <w:rPrChange w:id="490" w:author="Li" w:date="2025-07-30T20:20:00Z">
              <w:rPr>
                <w:rFonts w:eastAsia="Times New Roman" w:cs="Arial"/>
                <w:sz w:val="22"/>
                <w:highlight w:val="cyan"/>
              </w:rPr>
            </w:rPrChange>
          </w:rPr>
          <w:t xml:space="preserve">Implementing VDES shore </w:t>
        </w:r>
        <w:proofErr w:type="gramStart"/>
        <w:r w:rsidRPr="00D44446">
          <w:rPr>
            <w:rFonts w:eastAsia="Times New Roman" w:cs="Arial"/>
            <w:sz w:val="24"/>
            <w:szCs w:val="24"/>
            <w:highlight w:val="cyan"/>
            <w:rPrChange w:id="491" w:author="Li" w:date="2025-07-30T20:20:00Z">
              <w:rPr>
                <w:rFonts w:eastAsia="Times New Roman" w:cs="Arial"/>
                <w:sz w:val="22"/>
                <w:highlight w:val="cyan"/>
              </w:rPr>
            </w:rPrChange>
          </w:rPr>
          <w:t>infrastructure</w:t>
        </w:r>
        <w:r w:rsidRPr="00D44446">
          <w:rPr>
            <w:rFonts w:eastAsia="Times New Roman" w:cs="Arial"/>
            <w:sz w:val="24"/>
            <w:szCs w:val="24"/>
            <w:highlight w:val="cyan"/>
            <w:rPrChange w:id="492" w:author="Li" w:date="2025-07-30T20:20:00Z">
              <w:rPr>
                <w:rFonts w:eastAsia="Times New Roman" w:cs="Arial"/>
                <w:bCs/>
                <w:sz w:val="24"/>
                <w:szCs w:val="24"/>
              </w:rPr>
            </w:rPrChange>
          </w:rPr>
          <w:t>;</w:t>
        </w:r>
        <w:proofErr w:type="gramEnd"/>
      </w:ins>
    </w:p>
    <w:p w14:paraId="00D77BD0" w14:textId="77777777" w:rsidR="00C94509" w:rsidRPr="00D44446" w:rsidRDefault="00841A21">
      <w:pPr>
        <w:numPr>
          <w:ilvl w:val="1"/>
          <w:numId w:val="36"/>
        </w:numPr>
        <w:topLinePunct/>
        <w:spacing w:before="120" w:after="120"/>
        <w:ind w:left="1826"/>
        <w:jc w:val="both"/>
        <w:rPr>
          <w:ins w:id="493" w:author="Li" w:date="2025-07-30T19:49:00Z"/>
          <w:rFonts w:eastAsia="Times New Roman" w:cs="Arial"/>
          <w:sz w:val="24"/>
          <w:szCs w:val="24"/>
          <w:highlight w:val="cyan"/>
        </w:rPr>
        <w:pPrChange w:id="494" w:author="Li" w:date="2025-07-30T20:18:00Z">
          <w:pPr>
            <w:pStyle w:val="ListParagraph"/>
            <w:topLinePunct/>
            <w:spacing w:before="120" w:after="120"/>
            <w:ind w:left="777"/>
            <w:contextualSpacing w:val="0"/>
            <w:jc w:val="both"/>
          </w:pPr>
        </w:pPrChange>
      </w:pPr>
      <w:ins w:id="495" w:author="Li" w:date="2025-07-30T19:49:00Z">
        <w:r w:rsidRPr="00D44446">
          <w:rPr>
            <w:rFonts w:eastAsia="Times New Roman" w:cs="Arial"/>
            <w:sz w:val="24"/>
            <w:szCs w:val="24"/>
            <w:highlight w:val="cyan"/>
            <w:rPrChange w:id="496" w:author="Li" w:date="2025-07-30T20:20:00Z">
              <w:rPr>
                <w:rFonts w:eastAsia="Times New Roman" w:cs="Arial"/>
                <w:sz w:val="22"/>
                <w:highlight w:val="cyan"/>
              </w:rPr>
            </w:rPrChange>
          </w:rPr>
          <w:t xml:space="preserve">Implementing VDES data integrity monitoring at the VDES link </w:t>
        </w:r>
        <w:proofErr w:type="gramStart"/>
        <w:r w:rsidRPr="00D44446">
          <w:rPr>
            <w:rFonts w:eastAsia="Times New Roman" w:cs="Arial"/>
            <w:sz w:val="24"/>
            <w:szCs w:val="24"/>
            <w:highlight w:val="cyan"/>
            <w:rPrChange w:id="497" w:author="Li" w:date="2025-07-30T20:20:00Z">
              <w:rPr>
                <w:rFonts w:eastAsia="Times New Roman" w:cs="Arial"/>
                <w:sz w:val="22"/>
                <w:highlight w:val="cyan"/>
              </w:rPr>
            </w:rPrChange>
          </w:rPr>
          <w:t>level</w:t>
        </w:r>
        <w:r w:rsidRPr="00D44446">
          <w:rPr>
            <w:rFonts w:eastAsia="Times New Roman" w:cs="Arial"/>
            <w:sz w:val="24"/>
            <w:szCs w:val="24"/>
            <w:highlight w:val="cyan"/>
          </w:rPr>
          <w:t>;</w:t>
        </w:r>
        <w:proofErr w:type="gramEnd"/>
      </w:ins>
    </w:p>
    <w:p w14:paraId="65B57F93" w14:textId="77777777" w:rsidR="00841A21" w:rsidRPr="00D44446" w:rsidRDefault="00841A21">
      <w:pPr>
        <w:numPr>
          <w:ilvl w:val="1"/>
          <w:numId w:val="36"/>
        </w:numPr>
        <w:topLinePunct/>
        <w:spacing w:before="120" w:after="120"/>
        <w:ind w:left="1826"/>
        <w:jc w:val="both"/>
        <w:rPr>
          <w:ins w:id="498" w:author="Li" w:date="2025-07-30T19:51:00Z"/>
          <w:rFonts w:eastAsia="Times New Roman" w:cs="Arial"/>
          <w:sz w:val="24"/>
          <w:szCs w:val="24"/>
          <w:highlight w:val="cyan"/>
        </w:rPr>
        <w:pPrChange w:id="499" w:author="Li" w:date="2025-07-30T20:18:00Z">
          <w:pPr>
            <w:pStyle w:val="ListParagraph"/>
            <w:topLinePunct/>
            <w:spacing w:before="120" w:after="120"/>
            <w:ind w:left="777"/>
            <w:contextualSpacing w:val="0"/>
            <w:jc w:val="both"/>
          </w:pPr>
        </w:pPrChange>
      </w:pPr>
      <w:ins w:id="500" w:author="Li" w:date="2025-07-30T19:50:00Z">
        <w:r w:rsidRPr="00D44446">
          <w:rPr>
            <w:rFonts w:eastAsia="Times New Roman" w:cs="Arial"/>
            <w:sz w:val="24"/>
            <w:szCs w:val="24"/>
            <w:highlight w:val="cyan"/>
            <w:rPrChange w:id="501" w:author="Li" w:date="2025-07-30T20:20:00Z">
              <w:rPr>
                <w:rFonts w:eastAsia="Times New Roman" w:cs="Arial"/>
                <w:bCs/>
                <w:sz w:val="24"/>
                <w:szCs w:val="24"/>
              </w:rPr>
            </w:rPrChange>
          </w:rPr>
          <w:t xml:space="preserve">Expansion of VDES application scope requiring coordination and resource sharing from multiple </w:t>
        </w:r>
        <w:proofErr w:type="gramStart"/>
        <w:r w:rsidRPr="00D44446">
          <w:rPr>
            <w:rFonts w:eastAsia="Times New Roman" w:cs="Arial"/>
            <w:sz w:val="24"/>
            <w:szCs w:val="24"/>
            <w:highlight w:val="cyan"/>
            <w:rPrChange w:id="502" w:author="Li" w:date="2025-07-30T20:20:00Z">
              <w:rPr>
                <w:rFonts w:eastAsia="Times New Roman" w:cs="Arial"/>
                <w:bCs/>
                <w:sz w:val="24"/>
                <w:szCs w:val="24"/>
              </w:rPr>
            </w:rPrChange>
          </w:rPr>
          <w:t>parties</w:t>
        </w:r>
        <w:r w:rsidRPr="00D44446">
          <w:rPr>
            <w:rFonts w:eastAsia="Times New Roman" w:cs="Arial"/>
            <w:sz w:val="24"/>
            <w:szCs w:val="24"/>
            <w:highlight w:val="cyan"/>
          </w:rPr>
          <w:t>;</w:t>
        </w:r>
      </w:ins>
      <w:proofErr w:type="gramEnd"/>
    </w:p>
    <w:p w14:paraId="7EEC2043" w14:textId="77777777" w:rsidR="00841A21" w:rsidRPr="00D44446" w:rsidRDefault="00D44446">
      <w:pPr>
        <w:numPr>
          <w:ilvl w:val="1"/>
          <w:numId w:val="36"/>
        </w:numPr>
        <w:topLinePunct/>
        <w:spacing w:before="120" w:after="120"/>
        <w:ind w:left="1826"/>
        <w:jc w:val="both"/>
        <w:rPr>
          <w:ins w:id="503" w:author="Li" w:date="2025-07-30T20:13:00Z"/>
          <w:rFonts w:eastAsia="Times New Roman" w:cs="Arial"/>
          <w:sz w:val="24"/>
          <w:szCs w:val="24"/>
          <w:highlight w:val="cyan"/>
          <w:rPrChange w:id="504" w:author="Li" w:date="2025-07-30T20:20:00Z">
            <w:rPr>
              <w:ins w:id="505" w:author="Li" w:date="2025-07-30T20:13:00Z"/>
              <w:rFonts w:eastAsia="Times New Roman" w:cs="Arial"/>
              <w:sz w:val="22"/>
              <w:highlight w:val="cyan"/>
            </w:rPr>
          </w:rPrChange>
        </w:rPr>
        <w:pPrChange w:id="506" w:author="Li" w:date="2025-07-30T20:18:00Z">
          <w:pPr>
            <w:pStyle w:val="ListParagraph"/>
            <w:topLinePunct/>
            <w:spacing w:before="120" w:after="120"/>
            <w:ind w:left="777"/>
            <w:contextualSpacing w:val="0"/>
            <w:jc w:val="both"/>
          </w:pPr>
        </w:pPrChange>
      </w:pPr>
      <w:ins w:id="507" w:author="Li" w:date="2025-07-30T20:13:00Z">
        <w:r w:rsidRPr="00D44446">
          <w:rPr>
            <w:rFonts w:eastAsia="Times New Roman" w:cs="Arial"/>
            <w:sz w:val="24"/>
            <w:szCs w:val="24"/>
            <w:highlight w:val="cyan"/>
            <w:rPrChange w:id="508" w:author="Li" w:date="2025-07-30T20:20:00Z">
              <w:rPr>
                <w:rFonts w:eastAsia="Times New Roman" w:cs="Arial"/>
                <w:sz w:val="22"/>
                <w:highlight w:val="cyan"/>
              </w:rPr>
            </w:rPrChange>
          </w:rPr>
          <w:t xml:space="preserve">Addressing network security </w:t>
        </w:r>
        <w:proofErr w:type="gramStart"/>
        <w:r w:rsidRPr="00D44446">
          <w:rPr>
            <w:rFonts w:eastAsia="Times New Roman" w:cs="Arial"/>
            <w:sz w:val="24"/>
            <w:szCs w:val="24"/>
            <w:highlight w:val="cyan"/>
            <w:rPrChange w:id="509" w:author="Li" w:date="2025-07-30T20:20:00Z">
              <w:rPr>
                <w:rFonts w:eastAsia="Times New Roman" w:cs="Arial"/>
                <w:sz w:val="22"/>
                <w:highlight w:val="cyan"/>
              </w:rPr>
            </w:rPrChange>
          </w:rPr>
          <w:t>issues;</w:t>
        </w:r>
        <w:proofErr w:type="gramEnd"/>
      </w:ins>
    </w:p>
    <w:p w14:paraId="439EAB4B" w14:textId="77777777" w:rsidR="00D44446" w:rsidRPr="00D44446" w:rsidRDefault="00D44446">
      <w:pPr>
        <w:numPr>
          <w:ilvl w:val="1"/>
          <w:numId w:val="36"/>
        </w:numPr>
        <w:topLinePunct/>
        <w:spacing w:before="120" w:after="120"/>
        <w:ind w:left="1826"/>
        <w:jc w:val="both"/>
        <w:rPr>
          <w:ins w:id="510" w:author="Li" w:date="2025-07-30T20:14:00Z"/>
          <w:rFonts w:eastAsia="Times New Roman" w:cs="Arial"/>
          <w:sz w:val="24"/>
          <w:szCs w:val="24"/>
          <w:highlight w:val="cyan"/>
          <w:rPrChange w:id="511" w:author="Li" w:date="2025-07-30T20:20:00Z">
            <w:rPr>
              <w:ins w:id="512" w:author="Li" w:date="2025-07-30T20:14:00Z"/>
              <w:rFonts w:eastAsia="Times New Roman" w:cs="Arial"/>
              <w:sz w:val="22"/>
              <w:highlight w:val="cyan"/>
            </w:rPr>
          </w:rPrChange>
        </w:rPr>
        <w:pPrChange w:id="513" w:author="Li" w:date="2025-07-30T20:18:00Z">
          <w:pPr>
            <w:pStyle w:val="ListParagraph"/>
            <w:topLinePunct/>
            <w:spacing w:before="120" w:after="120"/>
            <w:ind w:left="777"/>
            <w:contextualSpacing w:val="0"/>
            <w:jc w:val="both"/>
          </w:pPr>
        </w:pPrChange>
      </w:pPr>
      <w:ins w:id="514" w:author="Li" w:date="2025-07-30T20:14:00Z">
        <w:r w:rsidRPr="00DF1B89">
          <w:rPr>
            <w:rFonts w:eastAsia="Times New Roman" w:cs="Arial"/>
            <w:sz w:val="24"/>
            <w:szCs w:val="24"/>
            <w:highlight w:val="cyan"/>
            <w:rPrChange w:id="515" w:author="Li" w:date="2025-08-03T18:16:00Z">
              <w:rPr>
                <w:rFonts w:eastAsia="Times New Roman" w:cs="Arial"/>
                <w:sz w:val="22"/>
                <w:highlight w:val="cyan"/>
              </w:rPr>
            </w:rPrChange>
          </w:rPr>
          <w:t>VDES should give its highest priority to AIS position reporting and safety related information, followed by second priority to ASM, third priority to VDE-TER and then to VDE-</w:t>
        </w:r>
        <w:proofErr w:type="gramStart"/>
        <w:r w:rsidRPr="00DF1B89">
          <w:rPr>
            <w:rFonts w:eastAsia="Times New Roman" w:cs="Arial"/>
            <w:sz w:val="24"/>
            <w:szCs w:val="24"/>
            <w:highlight w:val="cyan"/>
            <w:rPrChange w:id="516" w:author="Li" w:date="2025-08-03T18:16:00Z">
              <w:rPr>
                <w:rFonts w:eastAsia="Times New Roman" w:cs="Arial"/>
                <w:sz w:val="22"/>
                <w:highlight w:val="cyan"/>
              </w:rPr>
            </w:rPrChange>
          </w:rPr>
          <w:t>SAT</w:t>
        </w:r>
        <w:r w:rsidRPr="00D44446">
          <w:rPr>
            <w:rFonts w:eastAsia="Times New Roman" w:cs="Arial"/>
            <w:sz w:val="24"/>
            <w:szCs w:val="24"/>
            <w:highlight w:val="cyan"/>
            <w:rPrChange w:id="517" w:author="Li" w:date="2025-07-30T20:20:00Z">
              <w:rPr>
                <w:rFonts w:eastAsia="Times New Roman" w:cs="Arial"/>
                <w:sz w:val="22"/>
                <w:highlight w:val="cyan"/>
              </w:rPr>
            </w:rPrChange>
          </w:rPr>
          <w:t>;</w:t>
        </w:r>
        <w:proofErr w:type="gramEnd"/>
      </w:ins>
    </w:p>
    <w:p w14:paraId="391E26F3" w14:textId="77777777" w:rsidR="00D44446" w:rsidRPr="00D44446" w:rsidRDefault="00D44446">
      <w:pPr>
        <w:numPr>
          <w:ilvl w:val="1"/>
          <w:numId w:val="36"/>
        </w:numPr>
        <w:topLinePunct/>
        <w:spacing w:before="120" w:after="120"/>
        <w:ind w:left="1826"/>
        <w:jc w:val="both"/>
        <w:rPr>
          <w:ins w:id="518" w:author="Li" w:date="2025-07-30T20:14:00Z"/>
          <w:rFonts w:eastAsia="Times New Roman" w:cs="Arial"/>
          <w:sz w:val="24"/>
          <w:szCs w:val="24"/>
          <w:highlight w:val="cyan"/>
          <w:rPrChange w:id="519" w:author="Li" w:date="2025-07-30T20:20:00Z">
            <w:rPr>
              <w:ins w:id="520" w:author="Li" w:date="2025-07-30T20:14:00Z"/>
              <w:rFonts w:eastAsia="Times New Roman" w:cs="Arial"/>
              <w:sz w:val="22"/>
              <w:highlight w:val="cyan"/>
            </w:rPr>
          </w:rPrChange>
        </w:rPr>
        <w:pPrChange w:id="521" w:author="Li" w:date="2025-07-30T20:18:00Z">
          <w:pPr>
            <w:pStyle w:val="ListParagraph"/>
            <w:topLinePunct/>
            <w:spacing w:before="120" w:after="120"/>
            <w:ind w:left="777"/>
            <w:contextualSpacing w:val="0"/>
            <w:jc w:val="both"/>
          </w:pPr>
        </w:pPrChange>
      </w:pPr>
      <w:ins w:id="522" w:author="Li" w:date="2025-07-30T20:14:00Z">
        <w:r w:rsidRPr="00D44446">
          <w:rPr>
            <w:rFonts w:eastAsia="Times New Roman" w:cs="Arial"/>
            <w:sz w:val="24"/>
            <w:szCs w:val="24"/>
            <w:highlight w:val="cyan"/>
            <w:rPrChange w:id="523" w:author="Li" w:date="2025-07-30T20:20:00Z">
              <w:rPr>
                <w:rFonts w:eastAsia="Times New Roman" w:cs="Arial"/>
                <w:sz w:val="22"/>
                <w:highlight w:val="cyan"/>
              </w:rPr>
            </w:rPrChange>
          </w:rPr>
          <w:t>VDES should be capable of separately disabling VDE-SAT, VDE-TER, or ASM.</w:t>
        </w:r>
      </w:ins>
    </w:p>
    <w:p w14:paraId="54C915C9" w14:textId="77777777" w:rsidR="00D44446" w:rsidRPr="00D44446" w:rsidRDefault="00D44446">
      <w:pPr>
        <w:pStyle w:val="ListParagraph"/>
        <w:numPr>
          <w:ilvl w:val="0"/>
          <w:numId w:val="42"/>
        </w:numPr>
        <w:topLinePunct/>
        <w:spacing w:before="120" w:after="120"/>
        <w:ind w:left="777"/>
        <w:contextualSpacing w:val="0"/>
        <w:jc w:val="both"/>
        <w:rPr>
          <w:ins w:id="524" w:author="Li" w:date="2025-07-30T20:13:00Z"/>
          <w:rFonts w:eastAsia="Times New Roman" w:cs="Arial"/>
          <w:bCs/>
          <w:sz w:val="24"/>
          <w:szCs w:val="24"/>
          <w:highlight w:val="cyan"/>
          <w:rPrChange w:id="525" w:author="Li" w:date="2025-07-30T20:20:00Z">
            <w:rPr>
              <w:ins w:id="526" w:author="Li" w:date="2025-07-30T20:13:00Z"/>
              <w:highlight w:val="cyan"/>
            </w:rPr>
          </w:rPrChange>
        </w:rPr>
        <w:pPrChange w:id="527" w:author="Li" w:date="2025-07-30T20:19:00Z">
          <w:pPr>
            <w:pStyle w:val="ListParagraph"/>
            <w:topLinePunct/>
            <w:spacing w:before="120" w:after="120"/>
            <w:ind w:left="777"/>
            <w:contextualSpacing w:val="0"/>
            <w:jc w:val="both"/>
          </w:pPr>
        </w:pPrChange>
      </w:pPr>
      <w:ins w:id="528" w:author="Li" w:date="2025-07-30T20:18:00Z">
        <w:r w:rsidRPr="00D44446">
          <w:rPr>
            <w:rFonts w:eastAsia="Times New Roman" w:cs="Arial"/>
            <w:bCs/>
            <w:sz w:val="24"/>
            <w:szCs w:val="24"/>
            <w:highlight w:val="cyan"/>
          </w:rPr>
          <w:t>Should fully consider the compatibility between VDES-ASM and AIS-ASM</w:t>
        </w:r>
      </w:ins>
      <w:ins w:id="529" w:author="Li" w:date="2025-07-30T20:19:00Z">
        <w:r w:rsidRPr="00D44446">
          <w:rPr>
            <w:rFonts w:eastAsia="Times New Roman" w:cs="Arial"/>
            <w:bCs/>
            <w:sz w:val="24"/>
            <w:szCs w:val="24"/>
            <w:highlight w:val="cyan"/>
          </w:rPr>
          <w:t>:</w:t>
        </w:r>
      </w:ins>
    </w:p>
    <w:p w14:paraId="4155B43C" w14:textId="77777777" w:rsidR="00D44446" w:rsidRPr="00D44446" w:rsidRDefault="00D44446">
      <w:pPr>
        <w:numPr>
          <w:ilvl w:val="1"/>
          <w:numId w:val="36"/>
        </w:numPr>
        <w:topLinePunct/>
        <w:spacing w:before="120" w:after="120"/>
        <w:ind w:left="1826"/>
        <w:jc w:val="both"/>
        <w:rPr>
          <w:ins w:id="530" w:author="Li" w:date="2025-07-30T20:19:00Z"/>
          <w:rFonts w:eastAsia="Times New Roman" w:cs="Arial"/>
          <w:sz w:val="24"/>
          <w:szCs w:val="24"/>
          <w:highlight w:val="cyan"/>
          <w:rPrChange w:id="531" w:author="Li" w:date="2025-07-30T20:20:00Z">
            <w:rPr>
              <w:ins w:id="532" w:author="Li" w:date="2025-07-30T20:19:00Z"/>
              <w:rFonts w:eastAsia="Times New Roman" w:cs="Arial"/>
              <w:sz w:val="22"/>
            </w:rPr>
          </w:rPrChange>
        </w:rPr>
        <w:pPrChange w:id="533" w:author="Li" w:date="2025-07-30T20:19:00Z">
          <w:pPr>
            <w:pStyle w:val="ListParagraph"/>
            <w:topLinePunct/>
            <w:spacing w:before="120" w:after="120"/>
            <w:ind w:left="777"/>
            <w:jc w:val="both"/>
          </w:pPr>
        </w:pPrChange>
      </w:pPr>
      <w:ins w:id="534" w:author="Li" w:date="2025-07-30T20:19:00Z">
        <w:r w:rsidRPr="00D44446">
          <w:rPr>
            <w:rFonts w:eastAsia="Times New Roman" w:cs="Arial"/>
            <w:sz w:val="24"/>
            <w:szCs w:val="24"/>
            <w:highlight w:val="cyan"/>
            <w:rPrChange w:id="535" w:author="Li" w:date="2025-07-30T20:20:00Z">
              <w:rPr>
                <w:rFonts w:eastAsia="Times New Roman" w:cs="Arial"/>
                <w:sz w:val="22"/>
              </w:rPr>
            </w:rPrChange>
          </w:rPr>
          <w:t xml:space="preserve">According to the application type, select the appropriate carried message </w:t>
        </w:r>
        <w:proofErr w:type="gramStart"/>
        <w:r w:rsidRPr="00D44446">
          <w:rPr>
            <w:rFonts w:eastAsia="Times New Roman" w:cs="Arial"/>
            <w:sz w:val="24"/>
            <w:szCs w:val="24"/>
            <w:highlight w:val="cyan"/>
            <w:rPrChange w:id="536" w:author="Li" w:date="2025-07-30T20:20:00Z">
              <w:rPr>
                <w:rFonts w:eastAsia="Times New Roman" w:cs="Arial"/>
                <w:sz w:val="22"/>
              </w:rPr>
            </w:rPrChange>
          </w:rPr>
          <w:t>type;</w:t>
        </w:r>
        <w:proofErr w:type="gramEnd"/>
      </w:ins>
    </w:p>
    <w:p w14:paraId="0FF03113" w14:textId="77777777" w:rsidR="00D44446" w:rsidRPr="00D44446" w:rsidRDefault="00D44446">
      <w:pPr>
        <w:numPr>
          <w:ilvl w:val="1"/>
          <w:numId w:val="36"/>
        </w:numPr>
        <w:topLinePunct/>
        <w:spacing w:before="120" w:after="120"/>
        <w:ind w:left="1826"/>
        <w:jc w:val="both"/>
        <w:rPr>
          <w:ins w:id="537" w:author="Li" w:date="2025-07-30T20:19:00Z"/>
          <w:rFonts w:eastAsia="Times New Roman" w:cs="Arial"/>
          <w:sz w:val="24"/>
          <w:szCs w:val="24"/>
          <w:highlight w:val="cyan"/>
          <w:rPrChange w:id="538" w:author="Li" w:date="2025-07-30T20:20:00Z">
            <w:rPr>
              <w:ins w:id="539" w:author="Li" w:date="2025-07-30T20:19:00Z"/>
              <w:rFonts w:eastAsia="Times New Roman" w:cs="Arial"/>
              <w:sz w:val="22"/>
            </w:rPr>
          </w:rPrChange>
        </w:rPr>
        <w:pPrChange w:id="540" w:author="Li" w:date="2025-07-30T20:19:00Z">
          <w:pPr>
            <w:pStyle w:val="ListParagraph"/>
            <w:topLinePunct/>
            <w:spacing w:before="120" w:after="120"/>
            <w:ind w:left="777"/>
            <w:jc w:val="both"/>
          </w:pPr>
        </w:pPrChange>
      </w:pPr>
      <w:ins w:id="541" w:author="Li" w:date="2025-07-30T20:19:00Z">
        <w:r w:rsidRPr="00D44446">
          <w:rPr>
            <w:rFonts w:eastAsia="Times New Roman" w:cs="Arial"/>
            <w:sz w:val="24"/>
            <w:szCs w:val="24"/>
            <w:highlight w:val="cyan"/>
            <w:rPrChange w:id="542" w:author="Li" w:date="2025-07-30T20:20:00Z">
              <w:rPr>
                <w:rFonts w:eastAsia="Times New Roman" w:cs="Arial"/>
                <w:sz w:val="22"/>
              </w:rPr>
            </w:rPrChange>
          </w:rPr>
          <w:t xml:space="preserve">When drafting the ASM binary information standard, a flexible message mechanism should be introduced as much as </w:t>
        </w:r>
        <w:proofErr w:type="gramStart"/>
        <w:r w:rsidRPr="00D44446">
          <w:rPr>
            <w:rFonts w:eastAsia="Times New Roman" w:cs="Arial"/>
            <w:sz w:val="24"/>
            <w:szCs w:val="24"/>
            <w:highlight w:val="cyan"/>
            <w:rPrChange w:id="543" w:author="Li" w:date="2025-07-30T20:20:00Z">
              <w:rPr>
                <w:rFonts w:eastAsia="Times New Roman" w:cs="Arial"/>
                <w:sz w:val="22"/>
              </w:rPr>
            </w:rPrChange>
          </w:rPr>
          <w:t>possible;</w:t>
        </w:r>
        <w:proofErr w:type="gramEnd"/>
      </w:ins>
    </w:p>
    <w:p w14:paraId="0C976020" w14:textId="77777777" w:rsidR="00D44446" w:rsidRPr="00D44446" w:rsidRDefault="00D44446">
      <w:pPr>
        <w:numPr>
          <w:ilvl w:val="1"/>
          <w:numId w:val="36"/>
        </w:numPr>
        <w:topLinePunct/>
        <w:spacing w:before="120" w:after="240"/>
        <w:ind w:left="1826"/>
        <w:jc w:val="both"/>
        <w:rPr>
          <w:ins w:id="544" w:author="Li" w:date="2025-07-30T20:13:00Z"/>
          <w:rFonts w:eastAsia="Times New Roman" w:cs="Arial"/>
          <w:sz w:val="24"/>
          <w:szCs w:val="24"/>
          <w:highlight w:val="cyan"/>
          <w:rPrChange w:id="545" w:author="Li" w:date="2025-07-30T20:20:00Z">
            <w:rPr>
              <w:ins w:id="546" w:author="Li" w:date="2025-07-30T20:13:00Z"/>
              <w:rFonts w:eastAsia="Times New Roman" w:cs="Arial"/>
              <w:sz w:val="22"/>
              <w:highlight w:val="cyan"/>
            </w:rPr>
          </w:rPrChange>
        </w:rPr>
        <w:pPrChange w:id="547" w:author="Li" w:date="2025-07-30T20:26:00Z">
          <w:pPr>
            <w:pStyle w:val="ListParagraph"/>
            <w:topLinePunct/>
            <w:spacing w:before="120" w:after="120"/>
            <w:ind w:left="777"/>
            <w:contextualSpacing w:val="0"/>
            <w:jc w:val="both"/>
          </w:pPr>
        </w:pPrChange>
      </w:pPr>
      <w:ins w:id="548" w:author="Li" w:date="2025-07-30T20:19:00Z">
        <w:r w:rsidRPr="00D44446">
          <w:rPr>
            <w:rFonts w:eastAsia="Times New Roman" w:cs="Arial"/>
            <w:sz w:val="24"/>
            <w:szCs w:val="24"/>
            <w:highlight w:val="cyan"/>
            <w:rPrChange w:id="549" w:author="Li" w:date="2025-07-30T20:20:00Z">
              <w:rPr>
                <w:rFonts w:eastAsia="Times New Roman" w:cs="Arial"/>
                <w:sz w:val="22"/>
              </w:rPr>
            </w:rPrChange>
          </w:rPr>
          <w:t>The Link ID type should be reasonably selected based on the broadcast method and content, and physical channels, data length and importance</w:t>
        </w:r>
      </w:ins>
      <w:ins w:id="550" w:author="Li" w:date="2025-07-30T20:20:00Z">
        <w:r w:rsidRPr="00D44446">
          <w:rPr>
            <w:rFonts w:eastAsia="Times New Roman" w:cs="Arial"/>
            <w:sz w:val="24"/>
            <w:szCs w:val="24"/>
            <w:highlight w:val="cyan"/>
            <w:rPrChange w:id="551" w:author="Li" w:date="2025-07-30T20:20:00Z">
              <w:rPr>
                <w:rFonts w:eastAsia="Times New Roman" w:cs="Arial"/>
                <w:sz w:val="22"/>
                <w:highlight w:val="cyan"/>
              </w:rPr>
            </w:rPrChange>
          </w:rPr>
          <w:t>.</w:t>
        </w:r>
      </w:ins>
    </w:p>
    <w:p w14:paraId="264F6446" w14:textId="15842ABC" w:rsidR="00453C4C" w:rsidRPr="00E91F44" w:rsidRDefault="00D44446">
      <w:pPr>
        <w:spacing w:before="120" w:after="240"/>
        <w:ind w:leftChars="200" w:left="360"/>
        <w:jc w:val="both"/>
        <w:rPr>
          <w:rFonts w:ascii="Calibri" w:eastAsia="SimSun" w:hAnsi="Calibri" w:cs="Calibri"/>
          <w:sz w:val="24"/>
          <w:szCs w:val="24"/>
          <w:lang w:val="en-US" w:eastAsia="zh-CN"/>
          <w:rPrChange w:id="552" w:author="Li" w:date="2025-08-01T14:12:00Z">
            <w:rPr>
              <w:rFonts w:ascii="Calibri" w:eastAsia="SimSun" w:hAnsi="Calibri" w:cs="Calibri"/>
              <w:sz w:val="22"/>
              <w:szCs w:val="20"/>
              <w:lang w:val="en-US" w:eastAsia="zh-CN"/>
            </w:rPr>
          </w:rPrChange>
        </w:rPr>
        <w:pPrChange w:id="553" w:author="Li" w:date="2025-07-30T20:26:00Z">
          <w:pPr>
            <w:spacing w:line="240" w:lineRule="auto"/>
          </w:pPr>
        </w:pPrChange>
      </w:pPr>
      <w:ins w:id="554" w:author="Li" w:date="2025-07-30T20:20:00Z">
        <w:r w:rsidRPr="00E91F44">
          <w:rPr>
            <w:rFonts w:eastAsia="SimSun" w:cstheme="minorHAnsi"/>
            <w:b/>
            <w:bCs/>
            <w:sz w:val="24"/>
            <w:szCs w:val="24"/>
            <w:highlight w:val="cyan"/>
            <w:lang w:eastAsia="zh-CN"/>
            <w:rPrChange w:id="555" w:author="Li" w:date="2025-08-01T14:12:00Z">
              <w:rPr>
                <w:rFonts w:ascii="SimSun" w:eastAsia="SimSun" w:hAnsi="SimSun" w:cs="SimSun"/>
                <w:sz w:val="22"/>
                <w:lang w:eastAsia="zh-CN"/>
              </w:rPr>
            </w:rPrChange>
          </w:rPr>
          <w:t>REQUESTS</w:t>
        </w:r>
        <w:r w:rsidRPr="00E91F44">
          <w:rPr>
            <w:rFonts w:eastAsia="SimSun" w:cstheme="minorHAnsi"/>
            <w:sz w:val="24"/>
            <w:szCs w:val="24"/>
            <w:highlight w:val="cyan"/>
            <w:lang w:eastAsia="zh-CN"/>
            <w:rPrChange w:id="556" w:author="Li" w:date="2025-08-01T14:12:00Z">
              <w:rPr>
                <w:rFonts w:ascii="SimSun" w:eastAsia="SimSun" w:hAnsi="SimSun" w:cs="SimSun"/>
                <w:sz w:val="22"/>
                <w:lang w:eastAsia="zh-CN"/>
              </w:rPr>
            </w:rPrChange>
          </w:rPr>
          <w:t xml:space="preserve"> the DTEC Committee or such other committee</w:t>
        </w:r>
      </w:ins>
      <w:ins w:id="557" w:author="Li" w:date="2025-07-31T11:21:00Z">
        <w:r w:rsidR="004F4AC6" w:rsidRPr="00E91F44">
          <w:rPr>
            <w:rFonts w:eastAsia="SimSun" w:cstheme="minorHAnsi"/>
            <w:sz w:val="24"/>
            <w:szCs w:val="24"/>
            <w:highlight w:val="cyan"/>
            <w:lang w:eastAsia="zh-CN"/>
            <w:rPrChange w:id="558" w:author="Li" w:date="2025-08-01T14:12:00Z">
              <w:rPr>
                <w:rFonts w:eastAsia="SimSun" w:cstheme="minorHAnsi"/>
                <w:sz w:val="22"/>
                <w:highlight w:val="cyan"/>
                <w:lang w:eastAsia="zh-CN"/>
              </w:rPr>
            </w:rPrChange>
          </w:rPr>
          <w:t>s</w:t>
        </w:r>
      </w:ins>
      <w:ins w:id="559" w:author="Li" w:date="2025-07-30T20:20:00Z">
        <w:r w:rsidRPr="00E91F44">
          <w:rPr>
            <w:rFonts w:eastAsia="SimSun" w:cstheme="minorHAnsi"/>
            <w:sz w:val="24"/>
            <w:szCs w:val="24"/>
            <w:highlight w:val="cyan"/>
            <w:lang w:eastAsia="zh-CN"/>
            <w:rPrChange w:id="560" w:author="Li" w:date="2025-08-01T14:12:00Z">
              <w:rPr>
                <w:rFonts w:ascii="SimSun" w:eastAsia="SimSun" w:hAnsi="SimSun" w:cs="SimSun"/>
                <w:sz w:val="22"/>
                <w:lang w:eastAsia="zh-CN"/>
              </w:rPr>
            </w:rPrChange>
          </w:rPr>
          <w:t xml:space="preserve"> to keep the Recommendation under review and to propose amendments as necessary.</w:t>
        </w:r>
      </w:ins>
    </w:p>
    <w:sectPr w:rsidR="00453C4C" w:rsidRPr="00E91F44">
      <w:headerReference w:type="defaul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49BE8" w14:textId="77777777" w:rsidR="00621D39" w:rsidRDefault="00621D39">
      <w:pPr>
        <w:spacing w:line="240" w:lineRule="auto"/>
      </w:pPr>
      <w:r>
        <w:separator/>
      </w:r>
    </w:p>
  </w:endnote>
  <w:endnote w:type="continuationSeparator" w:id="0">
    <w:p w14:paraId="2D4A2A60" w14:textId="77777777" w:rsidR="00621D39" w:rsidRDefault="00621D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venir Next Condensed">
    <w:altName w:val="Arial Narrow"/>
    <w:charset w:val="00"/>
    <w:family w:val="auto"/>
    <w:pitch w:val="default"/>
    <w:sig w:usb0="00000000" w:usb1="00000000" w:usb2="00000000" w:usb3="00000000" w:csb0="0000009B" w:csb1="00000000"/>
  </w:font>
  <w:font w:name="Calibri-Bold">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B4281" w14:textId="77777777" w:rsidR="003657B2" w:rsidRDefault="003657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CE946" w14:textId="3501831B" w:rsidR="00453C4C" w:rsidRDefault="001647B7">
    <w:pPr>
      <w:pStyle w:val="Footerportrait"/>
    </w:pPr>
    <w:r w:rsidRPr="001647B7">
      <w:rPr>
        <w:rFonts w:eastAsia="SimSun"/>
        <w:lang w:eastAsia="zh-CN"/>
      </w:rPr>
      <w:t>PROPOSAL ON REVISING R0144 HARMONIZED IMPLEMENTATION OF APPLICATION SPECIFIC MESSAGES (ASM)</w:t>
    </w:r>
    <w:r w:rsidR="005A6489">
      <w:tab/>
      <w:t xml:space="preserve">P </w:t>
    </w:r>
    <w:r w:rsidR="005A6489">
      <w:rPr>
        <w:rStyle w:val="PageNumber"/>
        <w:szCs w:val="15"/>
      </w:rPr>
      <w:fldChar w:fldCharType="begin"/>
    </w:r>
    <w:r w:rsidR="005A6489">
      <w:rPr>
        <w:rStyle w:val="PageNumber"/>
        <w:szCs w:val="15"/>
      </w:rPr>
      <w:instrText xml:space="preserve">PAGE  </w:instrText>
    </w:r>
    <w:r w:rsidR="005A6489">
      <w:rPr>
        <w:rStyle w:val="PageNumber"/>
        <w:szCs w:val="15"/>
      </w:rPr>
      <w:fldChar w:fldCharType="separate"/>
    </w:r>
    <w:r w:rsidR="005A6489">
      <w:rPr>
        <w:rStyle w:val="PageNumber"/>
        <w:szCs w:val="15"/>
      </w:rPr>
      <w:t>1</w:t>
    </w:r>
    <w:r w:rsidR="005A6489">
      <w:rPr>
        <w:rStyle w:val="PageNumber"/>
        <w:szCs w:val="15"/>
      </w:rPr>
      <w:fldChar w:fldCharType="end"/>
    </w:r>
  </w:p>
  <w:p w14:paraId="066DE5F2" w14:textId="77777777" w:rsidR="00453C4C" w:rsidRDefault="00453C4C">
    <w:pPr>
      <w:pStyle w:val="Footer"/>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A0CF4" w14:textId="62002A9F" w:rsidR="00453C4C" w:rsidDel="007B60F8" w:rsidRDefault="007B60F8">
    <w:pPr>
      <w:pStyle w:val="Footerportrait"/>
      <w:rPr>
        <w:del w:id="26" w:author="jiangna Liu" w:date="2025-08-06T13:47:00Z"/>
      </w:rPr>
    </w:pPr>
    <w:r w:rsidRPr="007B60F8">
      <w:rPr>
        <w:rFonts w:eastAsia="SimSun"/>
        <w:lang w:eastAsia="zh-CN"/>
      </w:rPr>
      <w:t>PROPOSALS ON REVISING R0144 HARMONIZED IMPLEMENTATION OF APPLICATION SPECIFIC MESSAGES (ASM)</w:t>
    </w:r>
    <w:r w:rsidR="005A6489">
      <w:tab/>
      <w:t xml:space="preserve">P </w:t>
    </w:r>
    <w:r w:rsidR="005A6489">
      <w:rPr>
        <w:rStyle w:val="PageNumber"/>
        <w:szCs w:val="15"/>
      </w:rPr>
      <w:fldChar w:fldCharType="begin"/>
    </w:r>
    <w:r w:rsidR="005A6489">
      <w:rPr>
        <w:rStyle w:val="PageNumber"/>
        <w:szCs w:val="15"/>
      </w:rPr>
      <w:instrText xml:space="preserve">PAGE  </w:instrText>
    </w:r>
    <w:r w:rsidR="005A6489">
      <w:rPr>
        <w:rStyle w:val="PageNumber"/>
        <w:szCs w:val="15"/>
      </w:rPr>
      <w:fldChar w:fldCharType="separate"/>
    </w:r>
    <w:r w:rsidR="005A6489">
      <w:rPr>
        <w:rStyle w:val="PageNumber"/>
        <w:szCs w:val="15"/>
      </w:rPr>
      <w:t>5</w:t>
    </w:r>
    <w:r w:rsidR="005A6489">
      <w:rPr>
        <w:rStyle w:val="PageNumber"/>
        <w:szCs w:val="15"/>
      </w:rPr>
      <w:fldChar w:fldCharType="end"/>
    </w:r>
  </w:p>
  <w:p w14:paraId="78EA2436" w14:textId="77777777" w:rsidR="00453C4C" w:rsidRDefault="00453C4C">
    <w:pPr>
      <w:pStyle w:val="Footer"/>
      <w:tabs>
        <w:tab w:val="left" w:pos="118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101CE" w14:textId="77777777" w:rsidR="00453C4C" w:rsidRDefault="005A6489">
    <w:pPr>
      <w:spacing w:line="180" w:lineRule="atLeast"/>
      <w:rPr>
        <w:color w:val="808080" w:themeColor="background1" w:themeShade="80"/>
        <w:sz w:val="16"/>
        <w:szCs w:val="16"/>
        <w:lang w:val="fr-FR"/>
      </w:rPr>
    </w:pPr>
    <w:r>
      <w:rPr>
        <w:noProof/>
        <w:lang w:val="fr-FR" w:eastAsia="fr-FR"/>
      </w:rPr>
      <mc:AlternateContent>
        <mc:Choice Requires="wps">
          <w:drawing>
            <wp:anchor distT="0" distB="0" distL="114300" distR="114300" simplePos="0" relativeHeight="251663360" behindDoc="0" locked="0" layoutInCell="1" allowOverlap="1" wp14:anchorId="6A9074EA" wp14:editId="42E22C5E">
              <wp:simplePos x="0" y="0"/>
              <wp:positionH relativeFrom="page">
                <wp:posOffset>249555</wp:posOffset>
              </wp:positionH>
              <wp:positionV relativeFrom="page">
                <wp:posOffset>9106535</wp:posOffset>
              </wp:positionV>
              <wp:extent cx="7127875" cy="0"/>
              <wp:effectExtent l="0" t="0" r="15875" b="19050"/>
              <wp:wrapNone/>
              <wp:docPr id="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4F81BD"/>
                        </a:solidFill>
                        <a:prstDash val="solid"/>
                      </a:ln>
                      <a:effectLst/>
                    </wps:spPr>
                    <wps:bodyPr/>
                  </wps:wsp>
                </a:graphicData>
              </a:graphic>
            </wp:anchor>
          </w:drawing>
        </mc:Choice>
        <mc:Fallback>
          <w:pict>
            <v:line w14:anchorId="7EB60804" id="Connecteur droit 11" o:spid="_x0000_s1026" style="position:absolute;left:0;text-align:left;z-index:251663360;visibility:visible;mso-wrap-style:square;mso-wrap-distance-left:9pt;mso-wrap-distance-top:0;mso-wrap-distance-right:9pt;mso-wrap-distance-bottom:0;mso-position-horizontal:absolute;mso-position-horizontal-relative:page;mso-position-vertical:absolute;mso-position-vertical-relative:page" from="19.65pt,717.05pt" to="580.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" strokecolor="#4f81bd" strokeweight="1pt">
              <w10:wrap anchorx="page" anchory="page"/>
            </v:line>
          </w:pict>
        </mc:Fallback>
      </mc:AlternateContent>
    </w:r>
    <w:r>
      <w:rPr>
        <w:color w:val="808080" w:themeColor="background1" w:themeShade="80"/>
        <w:sz w:val="16"/>
        <w:szCs w:val="16"/>
        <w:lang w:val="fr-FR"/>
      </w:rPr>
      <w:t>10, rue des Gaudines – 78100 Saint Germain en Laye, France</w:t>
    </w:r>
  </w:p>
  <w:p w14:paraId="286EF2FC" w14:textId="77777777" w:rsidR="00453C4C" w:rsidRDefault="005A6489">
    <w:pPr>
      <w:spacing w:line="180" w:lineRule="atLeast"/>
      <w:rPr>
        <w:color w:val="808080" w:themeColor="background1" w:themeShade="80"/>
        <w:sz w:val="16"/>
        <w:szCs w:val="16"/>
        <w:lang w:val="fr-FR"/>
      </w:rPr>
    </w:pPr>
    <w:r>
      <w:rPr>
        <w:color w:val="808080" w:themeColor="background1" w:themeShade="80"/>
        <w:sz w:val="16"/>
        <w:szCs w:val="16"/>
        <w:lang w:val="fr-FR"/>
      </w:rPr>
      <w:t>Tél. +33 (0)1 34 51 70 01 – contact@iala-aism.org</w:t>
    </w:r>
  </w:p>
  <w:p w14:paraId="436C7B66" w14:textId="77777777" w:rsidR="00453C4C" w:rsidRDefault="005A6489">
    <w:pPr>
      <w:spacing w:before="40" w:after="40"/>
      <w:rPr>
        <w:b/>
        <w:color w:val="00558C"/>
        <w:szCs w:val="18"/>
        <w:lang w:val="fr-FR"/>
      </w:rPr>
    </w:pPr>
    <w:r>
      <w:rPr>
        <w:b/>
        <w:color w:val="00558C"/>
        <w:szCs w:val="18"/>
        <w:lang w:val="fr-FR"/>
      </w:rPr>
      <w:t>www.iala-aism.org</w:t>
    </w:r>
  </w:p>
  <w:p w14:paraId="33C6C754" w14:textId="77777777" w:rsidR="00453C4C" w:rsidRDefault="005A6489">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6BD9C219" w14:textId="77777777" w:rsidR="00453C4C" w:rsidRDefault="005A6489">
    <w:pPr>
      <w:pStyle w:val="Footer"/>
    </w:pPr>
    <w:r>
      <w:rPr>
        <w:rFonts w:ascii="Avenir Next Condensed" w:hAnsi="Avenir Next Condensed"/>
        <w:iCs/>
        <w:color w:val="00558C"/>
        <w:sz w:val="16"/>
        <w:szCs w:val="16"/>
      </w:rPr>
      <w:t>Association Internationale de Signalisation Maritime</w:t>
    </w:r>
  </w:p>
  <w:p w14:paraId="1BF81818" w14:textId="77777777" w:rsidR="00453C4C" w:rsidRDefault="00453C4C">
    <w:pPr>
      <w:spacing w:line="20" w:lineRule="exact"/>
      <w:ind w:firstLine="31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458E3" w14:textId="77777777" w:rsidR="00453C4C" w:rsidRDefault="00453C4C">
    <w:pPr>
      <w:pStyle w:val="Footer"/>
      <w:rPr>
        <w:sz w:val="15"/>
        <w:szCs w:val="15"/>
      </w:rPr>
    </w:pPr>
  </w:p>
  <w:p w14:paraId="7F92D4BA" w14:textId="77777777" w:rsidR="00453C4C" w:rsidRDefault="005A6489">
    <w:pPr>
      <w:pStyle w:val="Footerportrait"/>
    </w:pPr>
    <w:r>
      <w:t>IALA Recommendation (Normative) R0144 (E-NAV-144) HARMONIZED IMPLEMENTATION OF APPLICATION SPECIFIC MESSAGES (ASM)</w:t>
    </w:r>
    <w:r>
      <w:tab/>
    </w:r>
  </w:p>
  <w:p w14:paraId="3EF7E2B9" w14:textId="77777777" w:rsidR="00453C4C" w:rsidRDefault="005A6489">
    <w:pPr>
      <w:pStyle w:val="Footerportrait"/>
    </w:pPr>
    <w:r>
      <w:t xml:space="preserve">Edition 1.1 </w:t>
    </w:r>
    <w:proofErr w:type="gramStart"/>
    <w:r>
      <w:t>urn:mrn</w:t>
    </w:r>
    <w:proofErr w:type="gramEnd"/>
    <w:r>
      <w:t>:iala:</w:t>
    </w:r>
    <w:proofErr w:type="gramStart"/>
    <w:r>
      <w:t>pub:r0144:ed</w:t>
    </w:r>
    <w:proofErr w:type="gramEnd"/>
    <w:r>
      <w:t>1.1</w:t>
    </w:r>
    <w:r>
      <w:tab/>
      <w:t xml:space="preserve">P </w:t>
    </w:r>
    <w:r>
      <w:fldChar w:fldCharType="begin"/>
    </w:r>
    <w:r>
      <w:instrText xml:space="preserve"> PAGE  \* Arabic </w:instrText>
    </w:r>
    <w:r>
      <w:fldChar w:fldCharType="separate"/>
    </w:r>
    <w:r>
      <w:t>3</w:t>
    </w:r>
    <w:r>
      <w:fldChar w:fldCharType="end"/>
    </w:r>
  </w:p>
  <w:p w14:paraId="46C1B67D" w14:textId="77777777" w:rsidR="00453C4C" w:rsidRDefault="00453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F064C" w14:textId="77777777" w:rsidR="00621D39" w:rsidRDefault="00621D39">
      <w:pPr>
        <w:spacing w:line="240" w:lineRule="auto"/>
      </w:pPr>
      <w:r>
        <w:separator/>
      </w:r>
    </w:p>
  </w:footnote>
  <w:footnote w:type="continuationSeparator" w:id="0">
    <w:p w14:paraId="0851E43C" w14:textId="77777777" w:rsidR="00621D39" w:rsidRDefault="00621D39">
      <w:pPr>
        <w:spacing w:line="240" w:lineRule="auto"/>
      </w:pPr>
      <w:r>
        <w:continuationSeparator/>
      </w:r>
    </w:p>
  </w:footnote>
  <w:footnote w:id="1">
    <w:p w14:paraId="53516E48" w14:textId="77777777" w:rsidR="00453C4C" w:rsidRDefault="005A6489">
      <w:pPr>
        <w:pStyle w:val="FootnoteText"/>
      </w:pPr>
      <w:r>
        <w:footnoteRef/>
      </w:r>
      <w:r>
        <w:t xml:space="preserve"> Input document number, to be assigned by the Committee Secretary</w:t>
      </w:r>
    </w:p>
  </w:footnote>
  <w:footnote w:id="2">
    <w:p w14:paraId="76009A97" w14:textId="77777777" w:rsidR="00453C4C" w:rsidRDefault="005A6489">
      <w:pPr>
        <w:pStyle w:val="FootnoteText"/>
      </w:pPr>
      <w:r>
        <w:footnoteRef/>
      </w:r>
      <w:r>
        <w:t xml:space="preserve"> 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FC739" w14:textId="77777777" w:rsidR="003657B2" w:rsidRDefault="003657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1AF2B" w14:textId="77777777" w:rsidR="00453C4C" w:rsidRDefault="005A6489">
    <w:pPr>
      <w:pStyle w:val="Header"/>
      <w:jc w:val="right"/>
    </w:pPr>
    <w:r>
      <w:rPr>
        <w:noProof/>
        <w:lang w:val="nl-NL" w:eastAsia="nl-NL"/>
      </w:rPr>
      <w:drawing>
        <wp:anchor distT="0" distB="0" distL="114300" distR="114300" simplePos="0" relativeHeight="251660288" behindDoc="0" locked="0" layoutInCell="1" allowOverlap="1" wp14:anchorId="595615A9" wp14:editId="5689D01B">
          <wp:simplePos x="0" y="0"/>
          <wp:positionH relativeFrom="column">
            <wp:posOffset>6055995</wp:posOffset>
          </wp:positionH>
          <wp:positionV relativeFrom="paragraph">
            <wp:posOffset>-185420</wp:posOffset>
          </wp:positionV>
          <wp:extent cx="574675" cy="560070"/>
          <wp:effectExtent l="0" t="0" r="0" b="0"/>
          <wp:wrapSquare wrapText="bothSides"/>
          <wp:docPr id="1844326594"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24CA2" w14:textId="77777777" w:rsidR="00453C4C" w:rsidRDefault="005A6489">
    <w:pPr>
      <w:pStyle w:val="Header"/>
      <w:jc w:val="center"/>
    </w:pPr>
    <w:r>
      <w:rPr>
        <w:noProof/>
        <w:lang w:val="nl-NL" w:eastAsia="nl-NL"/>
      </w:rPr>
      <w:drawing>
        <wp:anchor distT="0" distB="0" distL="114300" distR="114300" simplePos="0" relativeHeight="251659264" behindDoc="0" locked="0" layoutInCell="1" allowOverlap="1" wp14:anchorId="0001823D" wp14:editId="54EE1D40">
          <wp:simplePos x="0" y="0"/>
          <wp:positionH relativeFrom="column">
            <wp:posOffset>2522855</wp:posOffset>
          </wp:positionH>
          <wp:positionV relativeFrom="paragraph">
            <wp:posOffset>-100330</wp:posOffset>
          </wp:positionV>
          <wp:extent cx="852805" cy="831215"/>
          <wp:effectExtent l="0" t="0" r="0" b="0"/>
          <wp:wrapSquare wrapText="bothSides"/>
          <wp:docPr id="1315437173"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572B486" w14:textId="77777777" w:rsidR="00453C4C" w:rsidRDefault="00453C4C">
    <w:pPr>
      <w:pStyle w:val="Header"/>
      <w:jc w:val="center"/>
    </w:pPr>
  </w:p>
  <w:p w14:paraId="0C845213" w14:textId="77777777" w:rsidR="00453C4C" w:rsidRDefault="00453C4C">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47A3D" w14:textId="77777777" w:rsidR="00453C4C" w:rsidRDefault="005A6489">
    <w:pPr>
      <w:pStyle w:val="Header"/>
    </w:pPr>
    <w:r>
      <w:rPr>
        <w:noProof/>
      </w:rPr>
      <w:drawing>
        <wp:anchor distT="0" distB="0" distL="0" distR="0" simplePos="0" relativeHeight="251662336" behindDoc="0" locked="0" layoutInCell="0" allowOverlap="1" wp14:anchorId="4DE4F7D8" wp14:editId="6404E7C4">
          <wp:simplePos x="0" y="0"/>
          <wp:positionH relativeFrom="page">
            <wp:posOffset>2880360</wp:posOffset>
          </wp:positionH>
          <wp:positionV relativeFrom="page">
            <wp:posOffset>180340</wp:posOffset>
          </wp:positionV>
          <wp:extent cx="1803400" cy="1440180"/>
          <wp:effectExtent l="0" t="0" r="6350" b="8255"/>
          <wp:wrapNone/>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1"/>
                  <a:stretch>
                    <a:fillRect/>
                  </a:stretch>
                </pic:blipFill>
                <pic:spPr>
                  <a:xfrm>
                    <a:off x="0" y="0"/>
                    <a:ext cx="1803600" cy="1440000"/>
                  </a:xfrm>
                  <a:prstGeom prst="rect">
                    <a:avLst/>
                  </a:prstGeom>
                </pic:spPr>
              </pic:pic>
            </a:graphicData>
          </a:graphic>
        </wp:anchor>
      </w:drawing>
    </w:r>
    <w:r>
      <w:rPr>
        <w:noProof/>
      </w:rPr>
      <mc:AlternateContent>
        <mc:Choice Requires="wps">
          <w:drawing>
            <wp:anchor distT="0" distB="0" distL="114300" distR="114300" simplePos="0" relativeHeight="251661312" behindDoc="1" locked="0" layoutInCell="0" allowOverlap="1" wp14:anchorId="2B3C434A" wp14:editId="41EE35BD">
              <wp:simplePos x="0" y="0"/>
              <wp:positionH relativeFrom="margin">
                <wp:align>center</wp:align>
              </wp:positionH>
              <wp:positionV relativeFrom="margin">
                <wp:align>center</wp:align>
              </wp:positionV>
              <wp:extent cx="7922895" cy="833755"/>
              <wp:effectExtent l="0" t="2571750" r="0" b="250952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22895" cy="833755"/>
                      </a:xfrm>
                      <a:prstGeom prst="rect">
                        <a:avLst/>
                      </a:prstGeom>
                    </wps:spPr>
                    <wps:txbx>
                      <w:txbxContent>
                        <w:p w14:paraId="4073085D" w14:textId="77777777" w:rsidR="00453C4C" w:rsidRDefault="005A6489">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IALA Working Document</w:t>
                          </w:r>
                        </w:p>
                      </w:txbxContent>
                    </wps:txbx>
                    <wps:bodyPr wrap="square" numCol="1" fromWordArt="1">
                      <a:prstTxWarp prst="textPlain">
                        <a:avLst>
                          <a:gd name="adj" fmla="val 50000"/>
                        </a:avLst>
                      </a:prstTxWarp>
                      <a:spAutoFit/>
                    </wps:bodyPr>
                  </wps:wsp>
                </a:graphicData>
              </a:graphic>
            </wp:anchor>
          </w:drawing>
        </mc:Choice>
        <mc:Fallback>
          <w:pict>
            <v:shapetype w14:anchorId="2B3C434A" id="_x0000_t202" coordsize="21600,21600" o:spt="202" path="m,l,21600r21600,l21600,xe">
              <v:stroke joinstyle="miter"/>
              <v:path gradientshapeok="t" o:connecttype="rect"/>
            </v:shapetype>
            <v:shape id="WordArt 5" o:spid="_x0000_s1026" type="#_x0000_t202" style="position:absolute;margin-left:0;margin-top:0;width:623.85pt;height:65.65pt;rotation:-45;z-index:-251655168;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" o:allowincell="f" filled="f" stroked="f">
              <o:lock v:ext="edit" shapetype="t"/>
              <v:textbox style="mso-fit-shape-to-text:t">
                <w:txbxContent>
                  <w:p w14:paraId="4073085D" w14:textId="77777777" w:rsidR="00453C4C" w:rsidRDefault="005A6489">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IALA Working Document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22EA0" w14:textId="77777777" w:rsidR="00453C4C" w:rsidRDefault="00453C4C">
    <w:pPr>
      <w:pStyle w:val="Header"/>
    </w:pPr>
  </w:p>
  <w:p w14:paraId="3CE39833" w14:textId="77777777" w:rsidR="00453C4C" w:rsidRDefault="005A6489">
    <w:pPr>
      <w:pStyle w:val="Header"/>
    </w:pPr>
    <w:r>
      <w:rPr>
        <w:noProof/>
      </w:rPr>
      <w:drawing>
        <wp:anchor distT="0" distB="0" distL="114300" distR="114300" simplePos="0" relativeHeight="251664384" behindDoc="1" locked="0" layoutInCell="1" allowOverlap="1" wp14:anchorId="79CCF98C" wp14:editId="478E632D">
          <wp:simplePos x="0" y="0"/>
          <wp:positionH relativeFrom="page">
            <wp:posOffset>6840855</wp:posOffset>
          </wp:positionH>
          <wp:positionV relativeFrom="page">
            <wp:posOffset>0</wp:posOffset>
          </wp:positionV>
          <wp:extent cx="720090" cy="72009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0252C1D6" w14:textId="77777777" w:rsidR="00453C4C" w:rsidRDefault="00453C4C">
    <w:pPr>
      <w:pStyle w:val="Header"/>
    </w:pPr>
  </w:p>
  <w:p w14:paraId="3BE2D209" w14:textId="77777777" w:rsidR="00453C4C" w:rsidRDefault="00453C4C">
    <w:pPr>
      <w:spacing w:line="240" w:lineRule="exact"/>
      <w:jc w:val="right"/>
    </w:pPr>
  </w:p>
  <w:p w14:paraId="07A06BF5" w14:textId="77777777" w:rsidR="00453C4C" w:rsidRDefault="005A6489">
    <w:pPr>
      <w:spacing w:line="240" w:lineRule="exact"/>
      <w:jc w:val="right"/>
    </w:pPr>
    <w:r>
      <w:rPr>
        <w:noProof/>
      </w:rPr>
      <w:drawing>
        <wp:anchor distT="0" distB="0" distL="114300" distR="114300" simplePos="0" relativeHeight="251666432" behindDoc="1" locked="0" layoutInCell="1" allowOverlap="1" wp14:anchorId="3C7F7DCE" wp14:editId="020A141E">
          <wp:simplePos x="0" y="0"/>
          <wp:positionH relativeFrom="page">
            <wp:posOffset>6840855</wp:posOffset>
          </wp:positionH>
          <wp:positionV relativeFrom="page">
            <wp:posOffset>0</wp:posOffset>
          </wp:positionV>
          <wp:extent cx="720090" cy="720090"/>
          <wp:effectExtent l="0" t="0" r="4445" b="4445"/>
          <wp:wrapNone/>
          <wp:docPr id="1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05A4177" w14:textId="77777777" w:rsidR="00453C4C" w:rsidRDefault="00453C4C">
    <w:pPr>
      <w:spacing w:line="240" w:lineRule="exact"/>
      <w:jc w:val="right"/>
    </w:pPr>
  </w:p>
  <w:p w14:paraId="118E3332" w14:textId="77777777" w:rsidR="00453C4C" w:rsidRDefault="00453C4C">
    <w:pPr>
      <w:spacing w:line="240" w:lineRule="exact"/>
      <w:jc w:val="right"/>
    </w:pPr>
  </w:p>
  <w:p w14:paraId="174ECB26" w14:textId="77777777" w:rsidR="00453C4C" w:rsidRDefault="005A6489">
    <w:pPr>
      <w:pBdr>
        <w:bottom w:val="single" w:sz="8" w:space="12" w:color="4F81BD" w:themeColor="accent1"/>
      </w:pBdr>
      <w:spacing w:before="100" w:line="560" w:lineRule="exact"/>
      <w:rPr>
        <w:b/>
        <w:caps/>
        <w:color w:val="00B0F0"/>
        <w:sz w:val="56"/>
        <w:szCs w:val="56"/>
      </w:rPr>
    </w:pPr>
    <w:r>
      <w:rPr>
        <w:b/>
        <w:caps/>
        <w:color w:val="00B0F0"/>
        <w:sz w:val="56"/>
        <w:szCs w:val="56"/>
      </w:rPr>
      <w:t>DOCUMENT REVISION</w:t>
    </w:r>
  </w:p>
  <w:p w14:paraId="44D43D4E" w14:textId="77777777" w:rsidR="00453C4C" w:rsidRDefault="00453C4C">
    <w:pPr>
      <w:spacing w:before="202" w:line="1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36584" w14:textId="77777777" w:rsidR="00453C4C" w:rsidRDefault="00453C4C">
    <w:pPr>
      <w:pStyle w:val="Header"/>
    </w:pPr>
  </w:p>
  <w:p w14:paraId="579A7662" w14:textId="77777777" w:rsidR="00453C4C" w:rsidRDefault="005A6489">
    <w:pPr>
      <w:pStyle w:val="Header"/>
    </w:pPr>
    <w:r>
      <w:rPr>
        <w:noProof/>
      </w:rPr>
      <w:drawing>
        <wp:anchor distT="0" distB="0" distL="114300" distR="114300" simplePos="0" relativeHeight="251665408" behindDoc="1" locked="0" layoutInCell="1" allowOverlap="1" wp14:anchorId="57B272ED" wp14:editId="73EFD87F">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7C251BE"/>
    <w:multiLevelType w:val="multilevel"/>
    <w:tmpl w:val="07C251BE"/>
    <w:lvl w:ilvl="0">
      <w:start w:val="1"/>
      <w:numFmt w:val="decimal"/>
      <w:lvlText w:val="%1"/>
      <w:lvlJc w:val="left"/>
      <w:pPr>
        <w:ind w:left="987" w:hanging="420"/>
      </w:pPr>
      <w:rPr>
        <w:rFonts w:hint="default"/>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 w15:restartNumberingAfterBreak="0">
    <w:nsid w:val="0AF22827"/>
    <w:multiLevelType w:val="hybridMultilevel"/>
    <w:tmpl w:val="7DAE1DB6"/>
    <w:lvl w:ilvl="0" w:tplc="A67678AE">
      <w:start w:val="1"/>
      <w:numFmt w:val="bullet"/>
      <w:lvlText w:val=""/>
      <w:lvlJc w:val="left"/>
      <w:pPr>
        <w:ind w:left="420" w:hanging="420"/>
      </w:pPr>
      <w:rPr>
        <w:rFonts w:ascii="Wingdings" w:hAnsi="Wingdings" w:hint="default"/>
        <w:color w:val="0070C0"/>
      </w:rPr>
    </w:lvl>
    <w:lvl w:ilvl="1" w:tplc="15A6C97A">
      <w:numFmt w:val="bullet"/>
      <w:lvlText w:val="•"/>
      <w:lvlJc w:val="left"/>
      <w:pPr>
        <w:ind w:left="780" w:hanging="360"/>
      </w:pPr>
      <w:rPr>
        <w:rFonts w:ascii="Calibri" w:eastAsiaTheme="minorEastAsia" w:hAnsi="Calibri" w:cs="Calibri" w:hint="default"/>
        <w:b w:val="0"/>
        <w:color w:val="0070C0"/>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150E12"/>
    <w:multiLevelType w:val="hybridMultilevel"/>
    <w:tmpl w:val="F1C834AE"/>
    <w:lvl w:ilvl="0" w:tplc="9D6E18F8">
      <w:start w:val="1"/>
      <w:numFmt w:val="decimal"/>
      <w:lvlText w:val="%1"/>
      <w:lvlJc w:val="left"/>
      <w:pPr>
        <w:ind w:left="780" w:hanging="420"/>
      </w:pPr>
      <w:rPr>
        <w:rFonts w:hint="default"/>
      </w:rPr>
    </w:lvl>
    <w:lvl w:ilvl="1" w:tplc="FFFFFFFF" w:tentative="1">
      <w:start w:val="1"/>
      <w:numFmt w:val="lowerLetter"/>
      <w:lvlText w:val="%2)"/>
      <w:lvlJc w:val="left"/>
      <w:pPr>
        <w:ind w:left="1200" w:hanging="420"/>
      </w:pPr>
    </w:lvl>
    <w:lvl w:ilvl="2" w:tplc="FFFFFFFF" w:tentative="1">
      <w:start w:val="1"/>
      <w:numFmt w:val="lowerRoman"/>
      <w:lvlText w:val="%3."/>
      <w:lvlJc w:val="right"/>
      <w:pPr>
        <w:ind w:left="1620" w:hanging="420"/>
      </w:pPr>
    </w:lvl>
    <w:lvl w:ilvl="3" w:tplc="FFFFFFFF" w:tentative="1">
      <w:start w:val="1"/>
      <w:numFmt w:val="decimal"/>
      <w:lvlText w:val="%4."/>
      <w:lvlJc w:val="left"/>
      <w:pPr>
        <w:ind w:left="2040" w:hanging="420"/>
      </w:pPr>
    </w:lvl>
    <w:lvl w:ilvl="4" w:tplc="FFFFFFFF" w:tentative="1">
      <w:start w:val="1"/>
      <w:numFmt w:val="lowerLetter"/>
      <w:lvlText w:val="%5)"/>
      <w:lvlJc w:val="left"/>
      <w:pPr>
        <w:ind w:left="2460" w:hanging="420"/>
      </w:pPr>
    </w:lvl>
    <w:lvl w:ilvl="5" w:tplc="FFFFFFFF" w:tentative="1">
      <w:start w:val="1"/>
      <w:numFmt w:val="lowerRoman"/>
      <w:lvlText w:val="%6."/>
      <w:lvlJc w:val="right"/>
      <w:pPr>
        <w:ind w:left="2880" w:hanging="420"/>
      </w:pPr>
    </w:lvl>
    <w:lvl w:ilvl="6" w:tplc="FFFFFFFF" w:tentative="1">
      <w:start w:val="1"/>
      <w:numFmt w:val="decimal"/>
      <w:lvlText w:val="%7."/>
      <w:lvlJc w:val="left"/>
      <w:pPr>
        <w:ind w:left="3300" w:hanging="420"/>
      </w:pPr>
    </w:lvl>
    <w:lvl w:ilvl="7" w:tplc="FFFFFFFF" w:tentative="1">
      <w:start w:val="1"/>
      <w:numFmt w:val="lowerLetter"/>
      <w:lvlText w:val="%8)"/>
      <w:lvlJc w:val="left"/>
      <w:pPr>
        <w:ind w:left="3720" w:hanging="420"/>
      </w:pPr>
    </w:lvl>
    <w:lvl w:ilvl="8" w:tplc="FFFFFFFF" w:tentative="1">
      <w:start w:val="1"/>
      <w:numFmt w:val="lowerRoman"/>
      <w:lvlText w:val="%9."/>
      <w:lvlJc w:val="right"/>
      <w:pPr>
        <w:ind w:left="4140" w:hanging="420"/>
      </w:pPr>
    </w:lvl>
  </w:abstractNum>
  <w:abstractNum w:abstractNumId="5"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46D52C7"/>
    <w:multiLevelType w:val="hybridMultilevel"/>
    <w:tmpl w:val="AA146E44"/>
    <w:lvl w:ilvl="0" w:tplc="9D6E18F8">
      <w:start w:val="1"/>
      <w:numFmt w:val="decimal"/>
      <w:lvlText w:val="%1"/>
      <w:lvlJc w:val="left"/>
      <w:pPr>
        <w:ind w:left="780"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15:restartNumberingAfterBreak="0">
    <w:nsid w:val="15923A4B"/>
    <w:multiLevelType w:val="hybridMultilevel"/>
    <w:tmpl w:val="3C26E342"/>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E54F04"/>
    <w:multiLevelType w:val="multilevel"/>
    <w:tmpl w:val="1FE54F04"/>
    <w:lvl w:ilvl="0">
      <w:start w:val="1"/>
      <w:numFmt w:val="decimal"/>
      <w:lvlText w:val="%1"/>
      <w:lvlJc w:val="left"/>
      <w:pPr>
        <w:ind w:left="1046" w:hanging="420"/>
      </w:pPr>
      <w:rPr>
        <w:rFonts w:hint="default"/>
        <w:b w:val="0"/>
        <w:bCs/>
      </w:rPr>
    </w:lvl>
    <w:lvl w:ilvl="1">
      <w:start w:val="1"/>
      <w:numFmt w:val="lowerLetter"/>
      <w:lvlText w:val="%2)"/>
      <w:lvlJc w:val="left"/>
      <w:pPr>
        <w:ind w:left="1466" w:hanging="420"/>
      </w:pPr>
    </w:lvl>
    <w:lvl w:ilvl="2">
      <w:start w:val="1"/>
      <w:numFmt w:val="lowerRoman"/>
      <w:lvlText w:val="%3."/>
      <w:lvlJc w:val="right"/>
      <w:pPr>
        <w:ind w:left="1886" w:hanging="420"/>
      </w:pPr>
    </w:lvl>
    <w:lvl w:ilvl="3">
      <w:start w:val="1"/>
      <w:numFmt w:val="decimal"/>
      <w:lvlText w:val="%4."/>
      <w:lvlJc w:val="left"/>
      <w:pPr>
        <w:ind w:left="2306" w:hanging="420"/>
      </w:pPr>
    </w:lvl>
    <w:lvl w:ilvl="4">
      <w:start w:val="1"/>
      <w:numFmt w:val="lowerLetter"/>
      <w:lvlText w:val="%5)"/>
      <w:lvlJc w:val="left"/>
      <w:pPr>
        <w:ind w:left="2726" w:hanging="420"/>
      </w:pPr>
    </w:lvl>
    <w:lvl w:ilvl="5">
      <w:start w:val="1"/>
      <w:numFmt w:val="lowerRoman"/>
      <w:lvlText w:val="%6."/>
      <w:lvlJc w:val="right"/>
      <w:pPr>
        <w:ind w:left="3146" w:hanging="420"/>
      </w:pPr>
    </w:lvl>
    <w:lvl w:ilvl="6">
      <w:start w:val="1"/>
      <w:numFmt w:val="decimal"/>
      <w:lvlText w:val="%7."/>
      <w:lvlJc w:val="left"/>
      <w:pPr>
        <w:ind w:left="3566" w:hanging="420"/>
      </w:pPr>
    </w:lvl>
    <w:lvl w:ilvl="7">
      <w:start w:val="1"/>
      <w:numFmt w:val="lowerLetter"/>
      <w:lvlText w:val="%8)"/>
      <w:lvlJc w:val="left"/>
      <w:pPr>
        <w:ind w:left="3986" w:hanging="420"/>
      </w:pPr>
    </w:lvl>
    <w:lvl w:ilvl="8">
      <w:start w:val="1"/>
      <w:numFmt w:val="lowerRoman"/>
      <w:lvlText w:val="%9."/>
      <w:lvlJc w:val="right"/>
      <w:pPr>
        <w:ind w:left="4406" w:hanging="420"/>
      </w:pPr>
    </w:lvl>
  </w:abstractNum>
  <w:abstractNum w:abstractNumId="13"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DE84E8C"/>
    <w:multiLevelType w:val="hybridMultilevel"/>
    <w:tmpl w:val="C4A8FE00"/>
    <w:lvl w:ilvl="0" w:tplc="9D6E18F8">
      <w:start w:val="1"/>
      <w:numFmt w:val="decimal"/>
      <w:lvlText w:val="%1"/>
      <w:lvlJc w:val="left"/>
      <w:pPr>
        <w:ind w:left="780"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8" w15:restartNumberingAfterBreak="0">
    <w:nsid w:val="31B82FFB"/>
    <w:multiLevelType w:val="multilevel"/>
    <w:tmpl w:val="31B82FFB"/>
    <w:lvl w:ilvl="0">
      <w:start w:val="1"/>
      <w:numFmt w:val="decimal"/>
      <w:lvlText w:val="%1"/>
      <w:lvlJc w:val="left"/>
      <w:pPr>
        <w:ind w:left="987" w:hanging="420"/>
      </w:pPr>
      <w:rPr>
        <w:rFonts w:hint="default"/>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9"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5BE0351"/>
    <w:multiLevelType w:val="multilevel"/>
    <w:tmpl w:val="35BE0351"/>
    <w:lvl w:ilvl="0">
      <w:start w:val="1"/>
      <w:numFmt w:val="decimal"/>
      <w:lvlText w:val="[%1]"/>
      <w:lvlJc w:val="left"/>
      <w:pPr>
        <w:tabs>
          <w:tab w:val="left" w:pos="1134"/>
        </w:tabs>
        <w:ind w:left="567" w:hanging="567"/>
      </w:pPr>
      <w:rPr>
        <w:rFonts w:hint="default"/>
      </w:rPr>
    </w:lvl>
    <w:lvl w:ilvl="1">
      <w:start w:val="1"/>
      <w:numFmt w:val="lowerLetter"/>
      <w:lvlText w:val="%2."/>
      <w:lvlJc w:val="left"/>
      <w:pPr>
        <w:tabs>
          <w:tab w:val="left" w:pos="1440"/>
        </w:tabs>
        <w:ind w:left="1440" w:hanging="360"/>
      </w:pPr>
      <w:rPr>
        <w:rFonts w:hint="eastAsia"/>
      </w:rPr>
    </w:lvl>
    <w:lvl w:ilvl="2">
      <w:start w:val="1"/>
      <w:numFmt w:val="lowerRoman"/>
      <w:lvlText w:val="%3."/>
      <w:lvlJc w:val="right"/>
      <w:pPr>
        <w:tabs>
          <w:tab w:val="left" w:pos="2160"/>
        </w:tabs>
        <w:ind w:left="2160" w:hanging="180"/>
      </w:pPr>
      <w:rPr>
        <w:rFonts w:hint="eastAsia"/>
      </w:rPr>
    </w:lvl>
    <w:lvl w:ilvl="3">
      <w:start w:val="1"/>
      <w:numFmt w:val="decimal"/>
      <w:lvlText w:val="%4."/>
      <w:lvlJc w:val="left"/>
      <w:pPr>
        <w:tabs>
          <w:tab w:val="left" w:pos="2880"/>
        </w:tabs>
        <w:ind w:left="2880" w:hanging="360"/>
      </w:pPr>
      <w:rPr>
        <w:rFonts w:hint="eastAsia"/>
      </w:rPr>
    </w:lvl>
    <w:lvl w:ilvl="4">
      <w:start w:val="1"/>
      <w:numFmt w:val="lowerLetter"/>
      <w:lvlText w:val="%5."/>
      <w:lvlJc w:val="left"/>
      <w:pPr>
        <w:tabs>
          <w:tab w:val="left" w:pos="3600"/>
        </w:tabs>
        <w:ind w:left="3600" w:hanging="360"/>
      </w:pPr>
      <w:rPr>
        <w:rFonts w:hint="eastAsia"/>
      </w:rPr>
    </w:lvl>
    <w:lvl w:ilvl="5">
      <w:start w:val="1"/>
      <w:numFmt w:val="lowerRoman"/>
      <w:lvlText w:val="%6."/>
      <w:lvlJc w:val="right"/>
      <w:pPr>
        <w:tabs>
          <w:tab w:val="left" w:pos="4320"/>
        </w:tabs>
        <w:ind w:left="4320" w:hanging="180"/>
      </w:pPr>
      <w:rPr>
        <w:rFonts w:hint="eastAsia"/>
      </w:rPr>
    </w:lvl>
    <w:lvl w:ilvl="6">
      <w:start w:val="1"/>
      <w:numFmt w:val="decimal"/>
      <w:lvlText w:val="%7."/>
      <w:lvlJc w:val="left"/>
      <w:pPr>
        <w:tabs>
          <w:tab w:val="left" w:pos="5040"/>
        </w:tabs>
        <w:ind w:left="5040" w:hanging="360"/>
      </w:pPr>
      <w:rPr>
        <w:rFonts w:hint="eastAsia"/>
      </w:rPr>
    </w:lvl>
    <w:lvl w:ilvl="7">
      <w:start w:val="1"/>
      <w:numFmt w:val="lowerLetter"/>
      <w:lvlText w:val="%8."/>
      <w:lvlJc w:val="left"/>
      <w:pPr>
        <w:tabs>
          <w:tab w:val="left" w:pos="5760"/>
        </w:tabs>
        <w:ind w:left="5760" w:hanging="360"/>
      </w:pPr>
      <w:rPr>
        <w:rFonts w:hint="eastAsia"/>
      </w:rPr>
    </w:lvl>
    <w:lvl w:ilvl="8">
      <w:start w:val="1"/>
      <w:numFmt w:val="lowerRoman"/>
      <w:lvlText w:val="%9."/>
      <w:lvlJc w:val="right"/>
      <w:pPr>
        <w:tabs>
          <w:tab w:val="left" w:pos="6480"/>
        </w:tabs>
        <w:ind w:left="6480" w:hanging="180"/>
      </w:pPr>
      <w:rPr>
        <w:rFonts w:hint="eastAsia"/>
      </w:rPr>
    </w:lvl>
  </w:abstractNum>
  <w:abstractNum w:abstractNumId="21"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4F5D6212"/>
    <w:multiLevelType w:val="multilevel"/>
    <w:tmpl w:val="4F5D6212"/>
    <w:lvl w:ilvl="0">
      <w:start w:val="1"/>
      <w:numFmt w:val="bullet"/>
      <w:lvlText w:val=""/>
      <w:lvlJc w:val="left"/>
      <w:pPr>
        <w:ind w:left="420" w:hanging="420"/>
      </w:pPr>
      <w:rPr>
        <w:rFonts w:ascii="Wingdings" w:hAnsi="Wingdings" w:hint="default"/>
        <w:color w:val="365F91" w:themeColor="accent1" w:themeShade="BF"/>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56E55249"/>
    <w:multiLevelType w:val="multilevel"/>
    <w:tmpl w:val="56E55249"/>
    <w:lvl w:ilvl="0">
      <w:start w:val="1"/>
      <w:numFmt w:val="bullet"/>
      <w:lvlText w:val=""/>
      <w:lvlJc w:val="left"/>
      <w:pPr>
        <w:ind w:left="1974" w:hanging="420"/>
      </w:pPr>
      <w:rPr>
        <w:rFonts w:ascii="Symbol" w:hAnsi="Symbol" w:hint="default"/>
        <w:color w:val="0070C0"/>
      </w:rPr>
    </w:lvl>
    <w:lvl w:ilvl="1">
      <w:start w:val="1"/>
      <w:numFmt w:val="bullet"/>
      <w:lvlText w:val=""/>
      <w:lvlJc w:val="left"/>
      <w:pPr>
        <w:ind w:left="1827" w:hanging="420"/>
      </w:pPr>
      <w:rPr>
        <w:rFonts w:ascii="Symbol" w:hAnsi="Symbol" w:hint="default"/>
        <w:color w:val="365F91" w:themeColor="accent1" w:themeShade="BF"/>
      </w:rPr>
    </w:lvl>
    <w:lvl w:ilvl="2">
      <w:start w:val="1"/>
      <w:numFmt w:val="bullet"/>
      <w:lvlText w:val=""/>
      <w:lvlJc w:val="left"/>
      <w:pPr>
        <w:ind w:left="2247" w:hanging="420"/>
      </w:pPr>
      <w:rPr>
        <w:rFonts w:ascii="Wingdings" w:hAnsi="Wingdings" w:hint="default"/>
      </w:rPr>
    </w:lvl>
    <w:lvl w:ilvl="3">
      <w:start w:val="1"/>
      <w:numFmt w:val="bullet"/>
      <w:lvlText w:val=""/>
      <w:lvlJc w:val="left"/>
      <w:pPr>
        <w:ind w:left="2667" w:hanging="420"/>
      </w:pPr>
      <w:rPr>
        <w:rFonts w:ascii="Wingdings" w:hAnsi="Wingdings" w:hint="default"/>
      </w:rPr>
    </w:lvl>
    <w:lvl w:ilvl="4">
      <w:start w:val="1"/>
      <w:numFmt w:val="bullet"/>
      <w:lvlText w:val=""/>
      <w:lvlJc w:val="left"/>
      <w:pPr>
        <w:ind w:left="3087" w:hanging="420"/>
      </w:pPr>
      <w:rPr>
        <w:rFonts w:ascii="Wingdings" w:hAnsi="Wingdings" w:hint="default"/>
      </w:rPr>
    </w:lvl>
    <w:lvl w:ilvl="5">
      <w:start w:val="1"/>
      <w:numFmt w:val="bullet"/>
      <w:lvlText w:val=""/>
      <w:lvlJc w:val="left"/>
      <w:pPr>
        <w:ind w:left="3507" w:hanging="420"/>
      </w:pPr>
      <w:rPr>
        <w:rFonts w:ascii="Wingdings" w:hAnsi="Wingdings" w:hint="default"/>
      </w:rPr>
    </w:lvl>
    <w:lvl w:ilvl="6">
      <w:start w:val="1"/>
      <w:numFmt w:val="bullet"/>
      <w:lvlText w:val=""/>
      <w:lvlJc w:val="left"/>
      <w:pPr>
        <w:ind w:left="3927" w:hanging="420"/>
      </w:pPr>
      <w:rPr>
        <w:rFonts w:ascii="Wingdings" w:hAnsi="Wingdings" w:hint="default"/>
      </w:rPr>
    </w:lvl>
    <w:lvl w:ilvl="7">
      <w:start w:val="1"/>
      <w:numFmt w:val="bullet"/>
      <w:lvlText w:val=""/>
      <w:lvlJc w:val="left"/>
      <w:pPr>
        <w:ind w:left="4347" w:hanging="420"/>
      </w:pPr>
      <w:rPr>
        <w:rFonts w:ascii="Wingdings" w:hAnsi="Wingdings" w:hint="default"/>
      </w:rPr>
    </w:lvl>
    <w:lvl w:ilvl="8">
      <w:start w:val="1"/>
      <w:numFmt w:val="bullet"/>
      <w:lvlText w:val=""/>
      <w:lvlJc w:val="left"/>
      <w:pPr>
        <w:ind w:left="4767" w:hanging="420"/>
      </w:pPr>
      <w:rPr>
        <w:rFonts w:ascii="Wingdings" w:hAnsi="Wingdings" w:hint="default"/>
      </w:rPr>
    </w:lvl>
  </w:abstractNum>
  <w:abstractNum w:abstractNumId="2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F547586"/>
    <w:multiLevelType w:val="hybridMultilevel"/>
    <w:tmpl w:val="ADAE9152"/>
    <w:lvl w:ilvl="0" w:tplc="9D6E18F8">
      <w:start w:val="1"/>
      <w:numFmt w:val="decimal"/>
      <w:lvlText w:val="%1"/>
      <w:lvlJc w:val="left"/>
      <w:pPr>
        <w:ind w:left="780"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9" w15:restartNumberingAfterBreak="0">
    <w:nsid w:val="631D1ED0"/>
    <w:multiLevelType w:val="hybridMultilevel"/>
    <w:tmpl w:val="8B582C44"/>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0"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31" w15:restartNumberingAfterBreak="0">
    <w:nsid w:val="64E02426"/>
    <w:multiLevelType w:val="hybridMultilevel"/>
    <w:tmpl w:val="001A53B6"/>
    <w:lvl w:ilvl="0" w:tplc="9D6E18F8">
      <w:start w:val="1"/>
      <w:numFmt w:val="decimal"/>
      <w:lvlText w:val="%1"/>
      <w:lvlJc w:val="left"/>
      <w:pPr>
        <w:ind w:left="780"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2" w15:restartNumberingAfterBreak="0">
    <w:nsid w:val="654425EC"/>
    <w:multiLevelType w:val="hybridMultilevel"/>
    <w:tmpl w:val="EEF274E8"/>
    <w:lvl w:ilvl="0" w:tplc="04090001">
      <w:start w:val="1"/>
      <w:numFmt w:val="bullet"/>
      <w:lvlText w:val=""/>
      <w:lvlJc w:val="left"/>
      <w:pPr>
        <w:ind w:left="1197" w:hanging="420"/>
      </w:pPr>
      <w:rPr>
        <w:rFonts w:ascii="Wingdings" w:hAnsi="Wingdings" w:hint="default"/>
      </w:rPr>
    </w:lvl>
    <w:lvl w:ilvl="1" w:tplc="04090003" w:tentative="1">
      <w:start w:val="1"/>
      <w:numFmt w:val="bullet"/>
      <w:lvlText w:val=""/>
      <w:lvlJc w:val="left"/>
      <w:pPr>
        <w:ind w:left="1617" w:hanging="420"/>
      </w:pPr>
      <w:rPr>
        <w:rFonts w:ascii="Wingdings" w:hAnsi="Wingdings" w:hint="default"/>
      </w:rPr>
    </w:lvl>
    <w:lvl w:ilvl="2" w:tplc="04090005" w:tentative="1">
      <w:start w:val="1"/>
      <w:numFmt w:val="bullet"/>
      <w:lvlText w:val=""/>
      <w:lvlJc w:val="left"/>
      <w:pPr>
        <w:ind w:left="2037" w:hanging="420"/>
      </w:pPr>
      <w:rPr>
        <w:rFonts w:ascii="Wingdings" w:hAnsi="Wingdings" w:hint="default"/>
      </w:rPr>
    </w:lvl>
    <w:lvl w:ilvl="3" w:tplc="04090001" w:tentative="1">
      <w:start w:val="1"/>
      <w:numFmt w:val="bullet"/>
      <w:lvlText w:val=""/>
      <w:lvlJc w:val="left"/>
      <w:pPr>
        <w:ind w:left="2457" w:hanging="420"/>
      </w:pPr>
      <w:rPr>
        <w:rFonts w:ascii="Wingdings" w:hAnsi="Wingdings" w:hint="default"/>
      </w:rPr>
    </w:lvl>
    <w:lvl w:ilvl="4" w:tplc="04090003" w:tentative="1">
      <w:start w:val="1"/>
      <w:numFmt w:val="bullet"/>
      <w:lvlText w:val=""/>
      <w:lvlJc w:val="left"/>
      <w:pPr>
        <w:ind w:left="2877" w:hanging="420"/>
      </w:pPr>
      <w:rPr>
        <w:rFonts w:ascii="Wingdings" w:hAnsi="Wingdings" w:hint="default"/>
      </w:rPr>
    </w:lvl>
    <w:lvl w:ilvl="5" w:tplc="04090005" w:tentative="1">
      <w:start w:val="1"/>
      <w:numFmt w:val="bullet"/>
      <w:lvlText w:val=""/>
      <w:lvlJc w:val="left"/>
      <w:pPr>
        <w:ind w:left="3297" w:hanging="420"/>
      </w:pPr>
      <w:rPr>
        <w:rFonts w:ascii="Wingdings" w:hAnsi="Wingdings" w:hint="default"/>
      </w:rPr>
    </w:lvl>
    <w:lvl w:ilvl="6" w:tplc="04090001" w:tentative="1">
      <w:start w:val="1"/>
      <w:numFmt w:val="bullet"/>
      <w:lvlText w:val=""/>
      <w:lvlJc w:val="left"/>
      <w:pPr>
        <w:ind w:left="3717" w:hanging="420"/>
      </w:pPr>
      <w:rPr>
        <w:rFonts w:ascii="Wingdings" w:hAnsi="Wingdings" w:hint="default"/>
      </w:rPr>
    </w:lvl>
    <w:lvl w:ilvl="7" w:tplc="04090003" w:tentative="1">
      <w:start w:val="1"/>
      <w:numFmt w:val="bullet"/>
      <w:lvlText w:val=""/>
      <w:lvlJc w:val="left"/>
      <w:pPr>
        <w:ind w:left="4137" w:hanging="420"/>
      </w:pPr>
      <w:rPr>
        <w:rFonts w:ascii="Wingdings" w:hAnsi="Wingdings" w:hint="default"/>
      </w:rPr>
    </w:lvl>
    <w:lvl w:ilvl="8" w:tplc="04090005" w:tentative="1">
      <w:start w:val="1"/>
      <w:numFmt w:val="bullet"/>
      <w:lvlText w:val=""/>
      <w:lvlJc w:val="left"/>
      <w:pPr>
        <w:ind w:left="4557" w:hanging="420"/>
      </w:pPr>
      <w:rPr>
        <w:rFonts w:ascii="Wingdings" w:hAnsi="Wingdings" w:hint="default"/>
      </w:rPr>
    </w:lvl>
  </w:abstractNum>
  <w:abstractNum w:abstractNumId="33" w15:restartNumberingAfterBreak="0">
    <w:nsid w:val="66657F65"/>
    <w:multiLevelType w:val="hybridMultilevel"/>
    <w:tmpl w:val="2098B16E"/>
    <w:lvl w:ilvl="0" w:tplc="15A6C97A">
      <w:numFmt w:val="bullet"/>
      <w:lvlText w:val="•"/>
      <w:lvlJc w:val="left"/>
      <w:pPr>
        <w:ind w:left="1197" w:hanging="420"/>
      </w:pPr>
      <w:rPr>
        <w:rFonts w:ascii="Calibri" w:eastAsiaTheme="minorEastAsia" w:hAnsi="Calibri" w:cs="Calibri" w:hint="default"/>
        <w:b w:val="0"/>
        <w:color w:val="0070C0"/>
      </w:rPr>
    </w:lvl>
    <w:lvl w:ilvl="1" w:tplc="FFFFFFFF" w:tentative="1">
      <w:start w:val="1"/>
      <w:numFmt w:val="bullet"/>
      <w:lvlText w:val=""/>
      <w:lvlJc w:val="left"/>
      <w:pPr>
        <w:ind w:left="1617" w:hanging="420"/>
      </w:pPr>
      <w:rPr>
        <w:rFonts w:ascii="Wingdings" w:hAnsi="Wingdings" w:hint="default"/>
      </w:rPr>
    </w:lvl>
    <w:lvl w:ilvl="2" w:tplc="FFFFFFFF" w:tentative="1">
      <w:start w:val="1"/>
      <w:numFmt w:val="bullet"/>
      <w:lvlText w:val=""/>
      <w:lvlJc w:val="left"/>
      <w:pPr>
        <w:ind w:left="2037" w:hanging="420"/>
      </w:pPr>
      <w:rPr>
        <w:rFonts w:ascii="Wingdings" w:hAnsi="Wingdings" w:hint="default"/>
      </w:rPr>
    </w:lvl>
    <w:lvl w:ilvl="3" w:tplc="FFFFFFFF" w:tentative="1">
      <w:start w:val="1"/>
      <w:numFmt w:val="bullet"/>
      <w:lvlText w:val=""/>
      <w:lvlJc w:val="left"/>
      <w:pPr>
        <w:ind w:left="2457" w:hanging="420"/>
      </w:pPr>
      <w:rPr>
        <w:rFonts w:ascii="Wingdings" w:hAnsi="Wingdings" w:hint="default"/>
      </w:rPr>
    </w:lvl>
    <w:lvl w:ilvl="4" w:tplc="FFFFFFFF" w:tentative="1">
      <w:start w:val="1"/>
      <w:numFmt w:val="bullet"/>
      <w:lvlText w:val=""/>
      <w:lvlJc w:val="left"/>
      <w:pPr>
        <w:ind w:left="2877" w:hanging="420"/>
      </w:pPr>
      <w:rPr>
        <w:rFonts w:ascii="Wingdings" w:hAnsi="Wingdings" w:hint="default"/>
      </w:rPr>
    </w:lvl>
    <w:lvl w:ilvl="5" w:tplc="FFFFFFFF" w:tentative="1">
      <w:start w:val="1"/>
      <w:numFmt w:val="bullet"/>
      <w:lvlText w:val=""/>
      <w:lvlJc w:val="left"/>
      <w:pPr>
        <w:ind w:left="3297" w:hanging="420"/>
      </w:pPr>
      <w:rPr>
        <w:rFonts w:ascii="Wingdings" w:hAnsi="Wingdings" w:hint="default"/>
      </w:rPr>
    </w:lvl>
    <w:lvl w:ilvl="6" w:tplc="FFFFFFFF" w:tentative="1">
      <w:start w:val="1"/>
      <w:numFmt w:val="bullet"/>
      <w:lvlText w:val=""/>
      <w:lvlJc w:val="left"/>
      <w:pPr>
        <w:ind w:left="3717" w:hanging="420"/>
      </w:pPr>
      <w:rPr>
        <w:rFonts w:ascii="Wingdings" w:hAnsi="Wingdings" w:hint="default"/>
      </w:rPr>
    </w:lvl>
    <w:lvl w:ilvl="7" w:tplc="FFFFFFFF" w:tentative="1">
      <w:start w:val="1"/>
      <w:numFmt w:val="bullet"/>
      <w:lvlText w:val=""/>
      <w:lvlJc w:val="left"/>
      <w:pPr>
        <w:ind w:left="4137" w:hanging="420"/>
      </w:pPr>
      <w:rPr>
        <w:rFonts w:ascii="Wingdings" w:hAnsi="Wingdings" w:hint="default"/>
      </w:rPr>
    </w:lvl>
    <w:lvl w:ilvl="8" w:tplc="FFFFFFFF" w:tentative="1">
      <w:start w:val="1"/>
      <w:numFmt w:val="bullet"/>
      <w:lvlText w:val=""/>
      <w:lvlJc w:val="left"/>
      <w:pPr>
        <w:ind w:left="4557" w:hanging="420"/>
      </w:pPr>
      <w:rPr>
        <w:rFonts w:ascii="Wingdings" w:hAnsi="Wingdings" w:hint="default"/>
      </w:rPr>
    </w:lvl>
  </w:abstractNum>
  <w:abstractNum w:abstractNumId="34" w15:restartNumberingAfterBreak="0">
    <w:nsid w:val="66D6714E"/>
    <w:multiLevelType w:val="hybridMultilevel"/>
    <w:tmpl w:val="387EB676"/>
    <w:lvl w:ilvl="0" w:tplc="D786B57A">
      <w:start w:val="1"/>
      <w:numFmt w:val="decimal"/>
      <w:lvlText w:val="%1"/>
      <w:lvlJc w:val="left"/>
      <w:pPr>
        <w:ind w:left="780" w:hanging="420"/>
      </w:pPr>
      <w:rPr>
        <w:rFonts w:hint="eastAsia"/>
      </w:rPr>
    </w:lvl>
    <w:lvl w:ilvl="1" w:tplc="FFFFFFFF" w:tentative="1">
      <w:start w:val="1"/>
      <w:numFmt w:val="lowerLetter"/>
      <w:lvlText w:val="%2)"/>
      <w:lvlJc w:val="left"/>
      <w:pPr>
        <w:ind w:left="1200" w:hanging="420"/>
      </w:pPr>
    </w:lvl>
    <w:lvl w:ilvl="2" w:tplc="FFFFFFFF" w:tentative="1">
      <w:start w:val="1"/>
      <w:numFmt w:val="lowerRoman"/>
      <w:lvlText w:val="%3."/>
      <w:lvlJc w:val="right"/>
      <w:pPr>
        <w:ind w:left="1620" w:hanging="420"/>
      </w:pPr>
    </w:lvl>
    <w:lvl w:ilvl="3" w:tplc="FFFFFFFF" w:tentative="1">
      <w:start w:val="1"/>
      <w:numFmt w:val="decimal"/>
      <w:lvlText w:val="%4."/>
      <w:lvlJc w:val="left"/>
      <w:pPr>
        <w:ind w:left="2040" w:hanging="420"/>
      </w:pPr>
    </w:lvl>
    <w:lvl w:ilvl="4" w:tplc="FFFFFFFF" w:tentative="1">
      <w:start w:val="1"/>
      <w:numFmt w:val="lowerLetter"/>
      <w:lvlText w:val="%5)"/>
      <w:lvlJc w:val="left"/>
      <w:pPr>
        <w:ind w:left="2460" w:hanging="420"/>
      </w:pPr>
    </w:lvl>
    <w:lvl w:ilvl="5" w:tplc="FFFFFFFF" w:tentative="1">
      <w:start w:val="1"/>
      <w:numFmt w:val="lowerRoman"/>
      <w:lvlText w:val="%6."/>
      <w:lvlJc w:val="right"/>
      <w:pPr>
        <w:ind w:left="2880" w:hanging="420"/>
      </w:pPr>
    </w:lvl>
    <w:lvl w:ilvl="6" w:tplc="FFFFFFFF" w:tentative="1">
      <w:start w:val="1"/>
      <w:numFmt w:val="decimal"/>
      <w:lvlText w:val="%7."/>
      <w:lvlJc w:val="left"/>
      <w:pPr>
        <w:ind w:left="3300" w:hanging="420"/>
      </w:pPr>
    </w:lvl>
    <w:lvl w:ilvl="7" w:tplc="FFFFFFFF" w:tentative="1">
      <w:start w:val="1"/>
      <w:numFmt w:val="lowerLetter"/>
      <w:lvlText w:val="%8)"/>
      <w:lvlJc w:val="left"/>
      <w:pPr>
        <w:ind w:left="3720" w:hanging="420"/>
      </w:pPr>
    </w:lvl>
    <w:lvl w:ilvl="8" w:tplc="FFFFFFFF" w:tentative="1">
      <w:start w:val="1"/>
      <w:numFmt w:val="lowerRoman"/>
      <w:lvlText w:val="%9."/>
      <w:lvlJc w:val="right"/>
      <w:pPr>
        <w:ind w:left="4140" w:hanging="420"/>
      </w:pPr>
    </w:lvl>
  </w:abstractNum>
  <w:abstractNum w:abstractNumId="35" w15:restartNumberingAfterBreak="0">
    <w:nsid w:val="66E64831"/>
    <w:multiLevelType w:val="multilevel"/>
    <w:tmpl w:val="66E6483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6"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8CD48C9"/>
    <w:multiLevelType w:val="hybridMultilevel"/>
    <w:tmpl w:val="FCD2ABEE"/>
    <w:lvl w:ilvl="0" w:tplc="9D6E18F8">
      <w:start w:val="1"/>
      <w:numFmt w:val="decimal"/>
      <w:lvlText w:val="%1"/>
      <w:lvlJc w:val="left"/>
      <w:pPr>
        <w:ind w:left="846" w:hanging="4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8"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C066053"/>
    <w:multiLevelType w:val="hybridMultilevel"/>
    <w:tmpl w:val="442EF0F0"/>
    <w:lvl w:ilvl="0" w:tplc="C39CD00E">
      <w:numFmt w:val="bullet"/>
      <w:lvlText w:val="•"/>
      <w:lvlJc w:val="left"/>
      <w:pPr>
        <w:ind w:left="720" w:hanging="360"/>
      </w:pPr>
      <w:rPr>
        <w:rFonts w:ascii="Calibri" w:eastAsiaTheme="minorEastAsia" w:hAnsi="Calibri" w:cs="Calibri"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0"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1" w15:restartNumberingAfterBreak="0">
    <w:nsid w:val="6EF45F68"/>
    <w:multiLevelType w:val="multilevel"/>
    <w:tmpl w:val="6EF45F68"/>
    <w:lvl w:ilvl="0">
      <w:start w:val="1"/>
      <w:numFmt w:val="bullet"/>
      <w:lvlText w:val=""/>
      <w:lvlJc w:val="left"/>
      <w:pPr>
        <w:ind w:left="420" w:hanging="420"/>
      </w:pPr>
      <w:rPr>
        <w:rFonts w:ascii="Wingdings" w:hAnsi="Wingdings" w:hint="default"/>
        <w:color w:val="365F91" w:themeColor="accent1" w:themeShade="BF"/>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2" w15:restartNumberingAfterBreak="0">
    <w:nsid w:val="6F6245F3"/>
    <w:multiLevelType w:val="multilevel"/>
    <w:tmpl w:val="6F6245F3"/>
    <w:lvl w:ilvl="0">
      <w:start w:val="1"/>
      <w:numFmt w:val="decimal"/>
      <w:lvlText w:val="%1"/>
      <w:lvlJc w:val="left"/>
      <w:pPr>
        <w:ind w:left="987" w:hanging="420"/>
      </w:pPr>
      <w:rPr>
        <w:rFonts w:hint="default"/>
        <w:strike w:val="0"/>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43" w15:restartNumberingAfterBreak="0">
    <w:nsid w:val="741D5313"/>
    <w:multiLevelType w:val="multilevel"/>
    <w:tmpl w:val="741D5313"/>
    <w:lvl w:ilvl="0">
      <w:start w:val="1"/>
      <w:numFmt w:val="bullet"/>
      <w:lvlText w:val=""/>
      <w:lvlJc w:val="left"/>
      <w:pPr>
        <w:ind w:left="420" w:hanging="420"/>
      </w:pPr>
      <w:rPr>
        <w:rFonts w:ascii="Wingdings" w:hAnsi="Wingdings" w:hint="default"/>
        <w:color w:val="365F91" w:themeColor="accent1" w:themeShade="BF"/>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4"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5" w15:restartNumberingAfterBreak="0">
    <w:nsid w:val="77E85A50"/>
    <w:multiLevelType w:val="multilevel"/>
    <w:tmpl w:val="77E85A50"/>
    <w:lvl w:ilvl="0">
      <w:start w:val="1"/>
      <w:numFmt w:val="decimal"/>
      <w:lvlText w:val="%1"/>
      <w:lvlJc w:val="left"/>
      <w:pPr>
        <w:ind w:left="987" w:hanging="420"/>
      </w:pPr>
      <w:rPr>
        <w:rFonts w:hint="default"/>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46"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E526173"/>
    <w:multiLevelType w:val="multilevel"/>
    <w:tmpl w:val="7E526173"/>
    <w:lvl w:ilvl="0">
      <w:start w:val="1"/>
      <w:numFmt w:val="bullet"/>
      <w:lvlText w:val=""/>
      <w:lvlJc w:val="left"/>
      <w:pPr>
        <w:ind w:left="987" w:hanging="420"/>
      </w:pPr>
      <w:rPr>
        <w:rFonts w:ascii="Symbol" w:hAnsi="Symbol" w:hint="default"/>
        <w:color w:val="0070C0"/>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48" w15:restartNumberingAfterBreak="0">
    <w:nsid w:val="7FF405FC"/>
    <w:multiLevelType w:val="multilevel"/>
    <w:tmpl w:val="7FF405FC"/>
    <w:lvl w:ilvl="0">
      <w:start w:val="1"/>
      <w:numFmt w:val="decimal"/>
      <w:lvlText w:val="%1"/>
      <w:lvlJc w:val="left"/>
      <w:pPr>
        <w:ind w:left="987" w:hanging="420"/>
      </w:pPr>
      <w:rPr>
        <w:rFonts w:hint="default"/>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num w:numId="1" w16cid:durableId="565992743">
    <w:abstractNumId w:val="36"/>
  </w:num>
  <w:num w:numId="2" w16cid:durableId="1690453272">
    <w:abstractNumId w:val="0"/>
  </w:num>
  <w:num w:numId="3" w16cid:durableId="285893073">
    <w:abstractNumId w:val="6"/>
  </w:num>
  <w:num w:numId="4" w16cid:durableId="1486823243">
    <w:abstractNumId w:val="23"/>
  </w:num>
  <w:num w:numId="5" w16cid:durableId="1557472910">
    <w:abstractNumId w:val="3"/>
  </w:num>
  <w:num w:numId="6" w16cid:durableId="374895480">
    <w:abstractNumId w:val="38"/>
  </w:num>
  <w:num w:numId="7" w16cid:durableId="1214075074">
    <w:abstractNumId w:val="46"/>
  </w:num>
  <w:num w:numId="8" w16cid:durableId="100146174">
    <w:abstractNumId w:val="44"/>
  </w:num>
  <w:num w:numId="9" w16cid:durableId="870655042">
    <w:abstractNumId w:val="30"/>
  </w:num>
  <w:num w:numId="10" w16cid:durableId="195432409">
    <w:abstractNumId w:val="22"/>
  </w:num>
  <w:num w:numId="11" w16cid:durableId="138692905">
    <w:abstractNumId w:val="25"/>
  </w:num>
  <w:num w:numId="12" w16cid:durableId="1792282267">
    <w:abstractNumId w:val="21"/>
  </w:num>
  <w:num w:numId="13" w16cid:durableId="1049961948">
    <w:abstractNumId w:val="10"/>
  </w:num>
  <w:num w:numId="14" w16cid:durableId="1487624950">
    <w:abstractNumId w:val="5"/>
  </w:num>
  <w:num w:numId="15" w16cid:durableId="2053454177">
    <w:abstractNumId w:val="9"/>
  </w:num>
  <w:num w:numId="16" w16cid:durableId="723069164">
    <w:abstractNumId w:val="40"/>
  </w:num>
  <w:num w:numId="17" w16cid:durableId="1832212896">
    <w:abstractNumId w:val="14"/>
  </w:num>
  <w:num w:numId="18" w16cid:durableId="1397701230">
    <w:abstractNumId w:val="15"/>
  </w:num>
  <w:num w:numId="19" w16cid:durableId="2040814602">
    <w:abstractNumId w:val="13"/>
  </w:num>
  <w:num w:numId="20" w16cid:durableId="898439254">
    <w:abstractNumId w:val="11"/>
  </w:num>
  <w:num w:numId="21" w16cid:durableId="1487625689">
    <w:abstractNumId w:val="27"/>
  </w:num>
  <w:num w:numId="22" w16cid:durableId="89201978">
    <w:abstractNumId w:val="19"/>
  </w:num>
  <w:num w:numId="23" w16cid:durableId="1481121011">
    <w:abstractNumId w:val="16"/>
  </w:num>
  <w:num w:numId="24" w16cid:durableId="1515345379">
    <w:abstractNumId w:val="20"/>
  </w:num>
  <w:num w:numId="25" w16cid:durableId="150171975">
    <w:abstractNumId w:val="41"/>
  </w:num>
  <w:num w:numId="26" w16cid:durableId="70003694">
    <w:abstractNumId w:val="24"/>
  </w:num>
  <w:num w:numId="27" w16cid:durableId="1211501322">
    <w:abstractNumId w:val="43"/>
  </w:num>
  <w:num w:numId="28" w16cid:durableId="353729100">
    <w:abstractNumId w:val="35"/>
  </w:num>
  <w:num w:numId="29" w16cid:durableId="4803141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16101831">
    <w:abstractNumId w:val="12"/>
  </w:num>
  <w:num w:numId="31" w16cid:durableId="2130707978">
    <w:abstractNumId w:val="45"/>
  </w:num>
  <w:num w:numId="32" w16cid:durableId="1926106219">
    <w:abstractNumId w:val="48"/>
  </w:num>
  <w:num w:numId="33" w16cid:durableId="294608820">
    <w:abstractNumId w:val="42"/>
  </w:num>
  <w:num w:numId="34" w16cid:durableId="1824806770">
    <w:abstractNumId w:val="47"/>
  </w:num>
  <w:num w:numId="35" w16cid:durableId="1634021834">
    <w:abstractNumId w:val="1"/>
  </w:num>
  <w:num w:numId="36" w16cid:durableId="654341541">
    <w:abstractNumId w:val="26"/>
  </w:num>
  <w:num w:numId="37" w16cid:durableId="1316765523">
    <w:abstractNumId w:val="18"/>
  </w:num>
  <w:num w:numId="38" w16cid:durableId="281572545">
    <w:abstractNumId w:val="8"/>
  </w:num>
  <w:num w:numId="39" w16cid:durableId="305939429">
    <w:abstractNumId w:val="39"/>
  </w:num>
  <w:num w:numId="40" w16cid:durableId="1052996869">
    <w:abstractNumId w:val="2"/>
  </w:num>
  <w:num w:numId="41" w16cid:durableId="1747071929">
    <w:abstractNumId w:val="29"/>
  </w:num>
  <w:num w:numId="42" w16cid:durableId="894969807">
    <w:abstractNumId w:val="4"/>
  </w:num>
  <w:num w:numId="43" w16cid:durableId="245188779">
    <w:abstractNumId w:val="17"/>
  </w:num>
  <w:num w:numId="44" w16cid:durableId="422453755">
    <w:abstractNumId w:val="7"/>
  </w:num>
  <w:num w:numId="45" w16cid:durableId="327514018">
    <w:abstractNumId w:val="31"/>
  </w:num>
  <w:num w:numId="46" w16cid:durableId="810290505">
    <w:abstractNumId w:val="28"/>
  </w:num>
  <w:num w:numId="47" w16cid:durableId="532694522">
    <w:abstractNumId w:val="37"/>
  </w:num>
  <w:num w:numId="48" w16cid:durableId="582493932">
    <w:abstractNumId w:val="32"/>
  </w:num>
  <w:num w:numId="49" w16cid:durableId="1530991769">
    <w:abstractNumId w:val="33"/>
  </w:num>
  <w:num w:numId="50" w16cid:durableId="552350244">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
    <w15:presenceInfo w15:providerId="None" w15:userId="Li"/>
  </w15:person>
  <w15:person w15:author="jiangna Liu">
    <w15:presenceInfo w15:providerId="Windows Live" w15:userId="f047229c5737ec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grammar="clean"/>
  <w:trackRevisions/>
  <w:defaultTabStop w:val="720"/>
  <w:hyphenationZone w:val="425"/>
  <w:drawingGridHorizontalSpacing w:val="1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DF4FB2D3"/>
    <w:rsid w:val="000005D3"/>
    <w:rsid w:val="000049D8"/>
    <w:rsid w:val="0001578E"/>
    <w:rsid w:val="00024550"/>
    <w:rsid w:val="00036B9E"/>
    <w:rsid w:val="00037DF4"/>
    <w:rsid w:val="0004038E"/>
    <w:rsid w:val="0004700E"/>
    <w:rsid w:val="00057FCA"/>
    <w:rsid w:val="00070C13"/>
    <w:rsid w:val="000715C9"/>
    <w:rsid w:val="00084F33"/>
    <w:rsid w:val="00097180"/>
    <w:rsid w:val="000A77A7"/>
    <w:rsid w:val="000B1707"/>
    <w:rsid w:val="000C03A4"/>
    <w:rsid w:val="000C1B3E"/>
    <w:rsid w:val="000C349E"/>
    <w:rsid w:val="000E4CD7"/>
    <w:rsid w:val="000E5F5D"/>
    <w:rsid w:val="00110203"/>
    <w:rsid w:val="00110AE7"/>
    <w:rsid w:val="001241C8"/>
    <w:rsid w:val="001647B7"/>
    <w:rsid w:val="00167F6D"/>
    <w:rsid w:val="00177F4D"/>
    <w:rsid w:val="00180DDA"/>
    <w:rsid w:val="001837E8"/>
    <w:rsid w:val="00187B09"/>
    <w:rsid w:val="001A37E4"/>
    <w:rsid w:val="001B2A2D"/>
    <w:rsid w:val="001B737D"/>
    <w:rsid w:val="001C44A3"/>
    <w:rsid w:val="001C77BB"/>
    <w:rsid w:val="001E0E15"/>
    <w:rsid w:val="001E4BA7"/>
    <w:rsid w:val="001F528A"/>
    <w:rsid w:val="001F704E"/>
    <w:rsid w:val="00201722"/>
    <w:rsid w:val="00201A2E"/>
    <w:rsid w:val="002125B0"/>
    <w:rsid w:val="002168A5"/>
    <w:rsid w:val="00221E08"/>
    <w:rsid w:val="00237D7C"/>
    <w:rsid w:val="00243228"/>
    <w:rsid w:val="00251483"/>
    <w:rsid w:val="00255CAA"/>
    <w:rsid w:val="0025741F"/>
    <w:rsid w:val="00264305"/>
    <w:rsid w:val="00286FEF"/>
    <w:rsid w:val="00293A58"/>
    <w:rsid w:val="002952DC"/>
    <w:rsid w:val="002A0346"/>
    <w:rsid w:val="002A0929"/>
    <w:rsid w:val="002A4487"/>
    <w:rsid w:val="002B17F7"/>
    <w:rsid w:val="002B49E9"/>
    <w:rsid w:val="002B5E2C"/>
    <w:rsid w:val="002C632E"/>
    <w:rsid w:val="002C783F"/>
    <w:rsid w:val="002D3E8B"/>
    <w:rsid w:val="002D4575"/>
    <w:rsid w:val="002D5C0C"/>
    <w:rsid w:val="002D738E"/>
    <w:rsid w:val="002E03D1"/>
    <w:rsid w:val="002E6B74"/>
    <w:rsid w:val="002E6FCA"/>
    <w:rsid w:val="002F18EB"/>
    <w:rsid w:val="003351C4"/>
    <w:rsid w:val="0035243F"/>
    <w:rsid w:val="00352F11"/>
    <w:rsid w:val="00356CD0"/>
    <w:rsid w:val="00362CD9"/>
    <w:rsid w:val="003657B2"/>
    <w:rsid w:val="00366F2E"/>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3748C"/>
    <w:rsid w:val="00451A25"/>
    <w:rsid w:val="004533B7"/>
    <w:rsid w:val="00453C4C"/>
    <w:rsid w:val="00455DF4"/>
    <w:rsid w:val="004661AD"/>
    <w:rsid w:val="00474ACC"/>
    <w:rsid w:val="004A7249"/>
    <w:rsid w:val="004D1D85"/>
    <w:rsid w:val="004D2571"/>
    <w:rsid w:val="004D3C3A"/>
    <w:rsid w:val="004E0B9F"/>
    <w:rsid w:val="004E1CD1"/>
    <w:rsid w:val="004F2800"/>
    <w:rsid w:val="004F4AC6"/>
    <w:rsid w:val="004F6ED7"/>
    <w:rsid w:val="004F7616"/>
    <w:rsid w:val="0050690E"/>
    <w:rsid w:val="005107EB"/>
    <w:rsid w:val="00513E0A"/>
    <w:rsid w:val="00521345"/>
    <w:rsid w:val="00526DF0"/>
    <w:rsid w:val="00533358"/>
    <w:rsid w:val="00545CC4"/>
    <w:rsid w:val="00551FFF"/>
    <w:rsid w:val="005607A2"/>
    <w:rsid w:val="00567CA1"/>
    <w:rsid w:val="0057198B"/>
    <w:rsid w:val="00573CFE"/>
    <w:rsid w:val="005969F2"/>
    <w:rsid w:val="00597FAE"/>
    <w:rsid w:val="005A6489"/>
    <w:rsid w:val="005B32A3"/>
    <w:rsid w:val="005C0D44"/>
    <w:rsid w:val="005C566C"/>
    <w:rsid w:val="005C7E69"/>
    <w:rsid w:val="005E262D"/>
    <w:rsid w:val="005F23D3"/>
    <w:rsid w:val="005F7E20"/>
    <w:rsid w:val="00605E43"/>
    <w:rsid w:val="00610F2C"/>
    <w:rsid w:val="006153BB"/>
    <w:rsid w:val="00621D39"/>
    <w:rsid w:val="00632796"/>
    <w:rsid w:val="00635ADD"/>
    <w:rsid w:val="00637047"/>
    <w:rsid w:val="006652C3"/>
    <w:rsid w:val="00691FD0"/>
    <w:rsid w:val="00692148"/>
    <w:rsid w:val="00694D32"/>
    <w:rsid w:val="006A1A1E"/>
    <w:rsid w:val="006A478F"/>
    <w:rsid w:val="006C5948"/>
    <w:rsid w:val="006D1E40"/>
    <w:rsid w:val="006E2121"/>
    <w:rsid w:val="006F2A74"/>
    <w:rsid w:val="006F2D3D"/>
    <w:rsid w:val="006F3D18"/>
    <w:rsid w:val="007118F5"/>
    <w:rsid w:val="00712AA4"/>
    <w:rsid w:val="007146C4"/>
    <w:rsid w:val="00721AA1"/>
    <w:rsid w:val="00724B67"/>
    <w:rsid w:val="0074041A"/>
    <w:rsid w:val="007547F8"/>
    <w:rsid w:val="00757100"/>
    <w:rsid w:val="00765622"/>
    <w:rsid w:val="00770B6C"/>
    <w:rsid w:val="00774730"/>
    <w:rsid w:val="00783FEA"/>
    <w:rsid w:val="007926DC"/>
    <w:rsid w:val="007A1862"/>
    <w:rsid w:val="007A395D"/>
    <w:rsid w:val="007B60F8"/>
    <w:rsid w:val="007C346C"/>
    <w:rsid w:val="007D63E3"/>
    <w:rsid w:val="0080294B"/>
    <w:rsid w:val="00817D47"/>
    <w:rsid w:val="0082480E"/>
    <w:rsid w:val="00841A21"/>
    <w:rsid w:val="00850293"/>
    <w:rsid w:val="00851373"/>
    <w:rsid w:val="00851BA6"/>
    <w:rsid w:val="0085654D"/>
    <w:rsid w:val="008601C6"/>
    <w:rsid w:val="00861160"/>
    <w:rsid w:val="00861801"/>
    <w:rsid w:val="008626D4"/>
    <w:rsid w:val="0086654F"/>
    <w:rsid w:val="008702A8"/>
    <w:rsid w:val="0087239B"/>
    <w:rsid w:val="00892CA4"/>
    <w:rsid w:val="008A356F"/>
    <w:rsid w:val="008A3ECA"/>
    <w:rsid w:val="008A4653"/>
    <w:rsid w:val="008A4717"/>
    <w:rsid w:val="008A50CC"/>
    <w:rsid w:val="008B494B"/>
    <w:rsid w:val="008D1694"/>
    <w:rsid w:val="008D79CB"/>
    <w:rsid w:val="008E28CC"/>
    <w:rsid w:val="008F07BC"/>
    <w:rsid w:val="008F0DDF"/>
    <w:rsid w:val="00904066"/>
    <w:rsid w:val="00904068"/>
    <w:rsid w:val="0092233C"/>
    <w:rsid w:val="0092692B"/>
    <w:rsid w:val="00940205"/>
    <w:rsid w:val="00943E9C"/>
    <w:rsid w:val="00953F4D"/>
    <w:rsid w:val="00960BB8"/>
    <w:rsid w:val="00964F5C"/>
    <w:rsid w:val="00973B57"/>
    <w:rsid w:val="009831C0"/>
    <w:rsid w:val="009874F9"/>
    <w:rsid w:val="0099161D"/>
    <w:rsid w:val="009A07F0"/>
    <w:rsid w:val="009C5F41"/>
    <w:rsid w:val="009F192A"/>
    <w:rsid w:val="00A01B17"/>
    <w:rsid w:val="00A025A9"/>
    <w:rsid w:val="00A0389B"/>
    <w:rsid w:val="00A26017"/>
    <w:rsid w:val="00A446C9"/>
    <w:rsid w:val="00A56C33"/>
    <w:rsid w:val="00A635D6"/>
    <w:rsid w:val="00A72757"/>
    <w:rsid w:val="00A800A9"/>
    <w:rsid w:val="00A81CDC"/>
    <w:rsid w:val="00A8553A"/>
    <w:rsid w:val="00A871CB"/>
    <w:rsid w:val="00A87EB0"/>
    <w:rsid w:val="00A92D73"/>
    <w:rsid w:val="00A93AED"/>
    <w:rsid w:val="00A942DA"/>
    <w:rsid w:val="00AB7537"/>
    <w:rsid w:val="00AE1319"/>
    <w:rsid w:val="00AE34BB"/>
    <w:rsid w:val="00AE6EFF"/>
    <w:rsid w:val="00AF0F9C"/>
    <w:rsid w:val="00AF5EBB"/>
    <w:rsid w:val="00B005A7"/>
    <w:rsid w:val="00B0084A"/>
    <w:rsid w:val="00B0520E"/>
    <w:rsid w:val="00B226F2"/>
    <w:rsid w:val="00B274DF"/>
    <w:rsid w:val="00B31F55"/>
    <w:rsid w:val="00B351F6"/>
    <w:rsid w:val="00B56BDF"/>
    <w:rsid w:val="00B63B58"/>
    <w:rsid w:val="00B65812"/>
    <w:rsid w:val="00B661C7"/>
    <w:rsid w:val="00B754FE"/>
    <w:rsid w:val="00B80530"/>
    <w:rsid w:val="00B82F09"/>
    <w:rsid w:val="00B85CD6"/>
    <w:rsid w:val="00B90A27"/>
    <w:rsid w:val="00B93C77"/>
    <w:rsid w:val="00B9554D"/>
    <w:rsid w:val="00BA4DA9"/>
    <w:rsid w:val="00BB2B9F"/>
    <w:rsid w:val="00BB7D9E"/>
    <w:rsid w:val="00BC2334"/>
    <w:rsid w:val="00BD3CB8"/>
    <w:rsid w:val="00BD4E6F"/>
    <w:rsid w:val="00BD72A2"/>
    <w:rsid w:val="00BE700D"/>
    <w:rsid w:val="00BF32F0"/>
    <w:rsid w:val="00BF4DCE"/>
    <w:rsid w:val="00C02DDD"/>
    <w:rsid w:val="00C05CE5"/>
    <w:rsid w:val="00C252F8"/>
    <w:rsid w:val="00C26B03"/>
    <w:rsid w:val="00C52A4D"/>
    <w:rsid w:val="00C6171E"/>
    <w:rsid w:val="00C774F2"/>
    <w:rsid w:val="00C865DF"/>
    <w:rsid w:val="00C94509"/>
    <w:rsid w:val="00C94FFB"/>
    <w:rsid w:val="00CA5A2F"/>
    <w:rsid w:val="00CA6F2C"/>
    <w:rsid w:val="00CC79CE"/>
    <w:rsid w:val="00CF1871"/>
    <w:rsid w:val="00D019CE"/>
    <w:rsid w:val="00D05520"/>
    <w:rsid w:val="00D1133E"/>
    <w:rsid w:val="00D17A34"/>
    <w:rsid w:val="00D21785"/>
    <w:rsid w:val="00D26628"/>
    <w:rsid w:val="00D332B3"/>
    <w:rsid w:val="00D423E5"/>
    <w:rsid w:val="00D44446"/>
    <w:rsid w:val="00D55207"/>
    <w:rsid w:val="00D60825"/>
    <w:rsid w:val="00D646AB"/>
    <w:rsid w:val="00D73B61"/>
    <w:rsid w:val="00D73DCC"/>
    <w:rsid w:val="00D81801"/>
    <w:rsid w:val="00D92B45"/>
    <w:rsid w:val="00D95361"/>
    <w:rsid w:val="00D95962"/>
    <w:rsid w:val="00DC389B"/>
    <w:rsid w:val="00DE2FEE"/>
    <w:rsid w:val="00DF1B89"/>
    <w:rsid w:val="00E00BE9"/>
    <w:rsid w:val="00E04761"/>
    <w:rsid w:val="00E063B8"/>
    <w:rsid w:val="00E0701F"/>
    <w:rsid w:val="00E110C3"/>
    <w:rsid w:val="00E16BE3"/>
    <w:rsid w:val="00E22A11"/>
    <w:rsid w:val="00E31E5C"/>
    <w:rsid w:val="00E44DD2"/>
    <w:rsid w:val="00E558C3"/>
    <w:rsid w:val="00E55927"/>
    <w:rsid w:val="00E912A6"/>
    <w:rsid w:val="00E91F44"/>
    <w:rsid w:val="00EA4844"/>
    <w:rsid w:val="00EA4D9C"/>
    <w:rsid w:val="00EA5A97"/>
    <w:rsid w:val="00EA61B5"/>
    <w:rsid w:val="00EB0818"/>
    <w:rsid w:val="00EB75EE"/>
    <w:rsid w:val="00EC1DB4"/>
    <w:rsid w:val="00ED29A7"/>
    <w:rsid w:val="00EE4C1D"/>
    <w:rsid w:val="00EF3685"/>
    <w:rsid w:val="00F04350"/>
    <w:rsid w:val="00F05C41"/>
    <w:rsid w:val="00F133DB"/>
    <w:rsid w:val="00F159EB"/>
    <w:rsid w:val="00F25BF4"/>
    <w:rsid w:val="00F267DB"/>
    <w:rsid w:val="00F4314F"/>
    <w:rsid w:val="00F4337E"/>
    <w:rsid w:val="00F46F6F"/>
    <w:rsid w:val="00F60608"/>
    <w:rsid w:val="00F60E1A"/>
    <w:rsid w:val="00F62217"/>
    <w:rsid w:val="00F71ACC"/>
    <w:rsid w:val="00FB17A9"/>
    <w:rsid w:val="00FB527C"/>
    <w:rsid w:val="00FB6F75"/>
    <w:rsid w:val="00FC0EB3"/>
    <w:rsid w:val="00FD675E"/>
    <w:rsid w:val="00FE5674"/>
    <w:rsid w:val="02184D39"/>
    <w:rsid w:val="0F4470B9"/>
    <w:rsid w:val="16504D4F"/>
    <w:rsid w:val="25D23219"/>
    <w:rsid w:val="2BEA0B91"/>
    <w:rsid w:val="374B3602"/>
    <w:rsid w:val="3E294B6F"/>
    <w:rsid w:val="585D4315"/>
    <w:rsid w:val="63824155"/>
    <w:rsid w:val="63EB30A7"/>
    <w:rsid w:val="66AD5A5A"/>
    <w:rsid w:val="6E5972F9"/>
    <w:rsid w:val="718A7AD1"/>
    <w:rsid w:val="722E3F98"/>
    <w:rsid w:val="77237793"/>
    <w:rsid w:val="7B4F07F8"/>
    <w:rsid w:val="7E4228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63F21F"/>
  <w15:docId w15:val="{0FE2E55A-C9D9-4A0F-B8F7-B71ACE44B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B9F"/>
    <w:pPr>
      <w:spacing w:line="216" w:lineRule="atLeast"/>
    </w:pPr>
    <w:rPr>
      <w:rFonts w:asciiTheme="minorHAnsi" w:eastAsiaTheme="minorHAnsi" w:hAnsiTheme="minorHAnsi" w:cstheme="minorBidi"/>
      <w:sz w:val="18"/>
      <w:szCs w:val="22"/>
      <w:lang w:val="en-GB"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ascii="Calibri" w:eastAsiaTheme="majorEastAsia" w:hAnsi="Calibri" w:cstheme="majorBidi"/>
      <w:b/>
      <w:bCs/>
      <w:caps/>
      <w:color w:val="00558C"/>
      <w:sz w:val="28"/>
      <w:szCs w:val="24"/>
      <w:lang w:val="en-GB"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val="en-GB" w:eastAsia="en-US"/>
    </w:rPr>
  </w:style>
  <w:style w:type="paragraph" w:styleId="Header">
    <w:name w:val="header"/>
    <w:link w:val="HeaderChar"/>
    <w:qFormat/>
    <w:pPr>
      <w:spacing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val="en-GB"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spacing w:after="120"/>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7"/>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3"/>
      </w:numPr>
      <w:spacing w:before="120" w:after="240"/>
    </w:pPr>
    <w:rPr>
      <w:rFonts w:asciiTheme="majorHAnsi" w:eastAsia="Calibri" w:hAnsiTheme="majorHAnsi" w:cs="Calibri"/>
      <w:b/>
      <w:bCs/>
      <w:caps/>
      <w:color w:val="00558C"/>
      <w:sz w:val="28"/>
      <w:szCs w:val="28"/>
      <w:lang w:val="en-GB"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val="en-GB"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4"/>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5"/>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6"/>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7"/>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8"/>
      </w:numPr>
      <w:jc w:val="center"/>
    </w:pPr>
    <w:rPr>
      <w:i/>
      <w:color w:val="00558C"/>
      <w:lang w:eastAsia="en-GB"/>
    </w:rPr>
  </w:style>
  <w:style w:type="paragraph" w:customStyle="1" w:styleId="Figurecaption">
    <w:name w:val="Figure caption"/>
    <w:basedOn w:val="Caption"/>
    <w:next w:val="BodyText"/>
    <w:qFormat/>
    <w:pPr>
      <w:numPr>
        <w:numId w:val="19"/>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val="en-GB"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0"/>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1"/>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2"/>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3"/>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table" w:customStyle="1" w:styleId="10">
    <w:name w:val="网格型1"/>
    <w:basedOn w:val="TableNormal"/>
    <w:autoRedefine/>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TableNormal1">
    <w:name w:val="Table Normal1"/>
    <w:autoRedefine/>
    <w:semiHidden/>
    <w:unhideWhenUsed/>
    <w:qFormat/>
    <w:tblPr>
      <w:tblCellMar>
        <w:top w:w="0" w:type="dxa"/>
        <w:left w:w="0" w:type="dxa"/>
        <w:bottom w:w="0" w:type="dxa"/>
        <w:right w:w="0" w:type="dxa"/>
      </w:tblCellMar>
    </w:tblPr>
  </w:style>
  <w:style w:type="character" w:customStyle="1" w:styleId="11">
    <w:name w:val="未处理的提及1"/>
    <w:basedOn w:val="DefaultParagraphFont"/>
    <w:uiPriority w:val="99"/>
    <w:semiHidden/>
    <w:unhideWhenUsed/>
    <w:qFormat/>
    <w:rPr>
      <w:color w:val="605E5C"/>
      <w:shd w:val="clear" w:color="auto" w:fill="E1DFDD"/>
    </w:rPr>
  </w:style>
  <w:style w:type="paragraph" w:styleId="Revision">
    <w:name w:val="Revision"/>
    <w:hidden/>
    <w:uiPriority w:val="99"/>
    <w:semiHidden/>
    <w:rsid w:val="00352F11"/>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8F64705-5A31-43CD-AAB2-65E607329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5D847F-2E53-4B8F-8171-129FE06FE65D}">
  <ds:schemaRefs>
    <ds:schemaRef ds:uri="http://schemas.microsoft.com/sharepoint/v3/contenttype/forms"/>
  </ds:schemaRefs>
</ds:datastoreItem>
</file>

<file path=customXml/itemProps3.xml><?xml version="1.0" encoding="utf-8"?>
<ds:datastoreItem xmlns:ds="http://schemas.openxmlformats.org/officeDocument/2006/customXml" ds:itemID="{584B81A7-7F3F-4665-BB85-297E38FE1A53}">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2899</Words>
  <Characters>16356</Characters>
  <Application>Microsoft Office Word</Application>
  <DocSecurity>0</DocSecurity>
  <Lines>333</Lines>
  <Paragraphs>196</Paragraphs>
  <ScaleCrop>false</ScaleCrop>
  <Company/>
  <LinksUpToDate>false</LinksUpToDate>
  <CharactersWithSpaces>19059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7</cp:revision>
  <dcterms:created xsi:type="dcterms:W3CDTF">2025-08-07T02:18:00Z</dcterms:created>
  <dcterms:modified xsi:type="dcterms:W3CDTF">2025-09-02T15:15:00Z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TemplateDocerSaveRecord">
    <vt:lpwstr>eyJoZGlkIjoiNWJkZjIzNWI0YjQzOTUwZTdlNDQ1YWZmNDc3MjFkOTEiLCJ1c2VySWQiOiI2ODkwOTM2MTYifQ==</vt:lpwstr>
  </property>
  <property fmtid="{D5CDD505-2E9C-101B-9397-08002B2CF9AE}" pid="4" name="KSOProductBuildVer">
    <vt:lpwstr>2052-12.1.0.19770</vt:lpwstr>
  </property>
  <property fmtid="{D5CDD505-2E9C-101B-9397-08002B2CF9AE}" pid="5" name="ICV">
    <vt:lpwstr>9BA56826583B430281CD9019FB8CCB25_12</vt:lpwstr>
  </property>
  <property fmtid="{D5CDD505-2E9C-101B-9397-08002B2CF9AE}" pid="6" name="GrammarlyDocumentId">
    <vt:lpwstr>7c80b2f7-dde0-4dc0-a936-f3a98dff4212</vt:lpwstr>
  </property>
  <property fmtid="{D5CDD505-2E9C-101B-9397-08002B2CF9AE}" pid="7" name="MediaServiceImageTags">
    <vt:lpwstr/>
  </property>
</Properties>
</file>